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5D6" w:rsidRPr="003E1C79" w:rsidRDefault="00BE095A">
      <w:pPr>
        <w:rPr>
          <w:rFonts w:cstheme="minorHAnsi"/>
          <w:u w:val="single"/>
        </w:rPr>
      </w:pPr>
      <w:r w:rsidRPr="003E1C79">
        <w:rPr>
          <w:rFonts w:cstheme="minorHAnsi"/>
          <w:u w:val="single"/>
        </w:rPr>
        <w:t>CRITIQUES DE FILMS</w:t>
      </w:r>
    </w:p>
    <w:p w:rsidR="009865D6" w:rsidRPr="009865D6" w:rsidRDefault="00BE095A" w:rsidP="009865D6">
      <w:pPr>
        <w:pStyle w:val="Ttulo3"/>
        <w:spacing w:before="60" w:beforeAutospacing="0" w:after="0" w:afterAutospacing="0" w:line="336" w:lineRule="atLeast"/>
        <w:jc w:val="center"/>
        <w:rPr>
          <w:rFonts w:asciiTheme="minorHAnsi" w:hAnsiTheme="minorHAnsi" w:cstheme="minorHAnsi"/>
          <w:b w:val="0"/>
          <w:sz w:val="22"/>
          <w:szCs w:val="22"/>
          <w:lang w:val="fr-FR"/>
        </w:rPr>
      </w:pPr>
      <w:bookmarkStart w:id="0" w:name="414829441307409615"/>
      <w:bookmarkEnd w:id="0"/>
      <w:r w:rsidRPr="00BE095A">
        <w:rPr>
          <w:rFonts w:asciiTheme="minorHAnsi" w:hAnsiTheme="minorHAnsi" w:cstheme="minorHAnsi"/>
          <w:sz w:val="22"/>
          <w:szCs w:val="22"/>
          <w:lang w:val="fr-FR"/>
        </w:rPr>
        <w:t>Miracle à Santa-Anna</w:t>
      </w:r>
      <w:r w:rsidRPr="00BE095A">
        <w:rPr>
          <w:rFonts w:asciiTheme="minorHAnsi" w:hAnsiTheme="minorHAnsi" w:cstheme="minorHAnsi"/>
          <w:b w:val="0"/>
          <w:sz w:val="22"/>
          <w:szCs w:val="22"/>
          <w:lang w:val="fr-FR"/>
        </w:rPr>
        <w:t xml:space="preserve"> </w:t>
      </w:r>
      <w:r w:rsidRPr="009865D6">
        <w:rPr>
          <w:rFonts w:asciiTheme="minorHAnsi" w:hAnsiTheme="minorHAnsi" w:cstheme="minorHAnsi"/>
          <w:b w:val="0"/>
          <w:sz w:val="22"/>
          <w:szCs w:val="22"/>
          <w:lang w:val="fr-FR"/>
        </w:rPr>
        <w:br/>
        <w:t>Date de sortie : prochainement</w:t>
      </w:r>
      <w:r w:rsidRPr="00BE095A">
        <w:rPr>
          <w:rFonts w:asciiTheme="minorHAnsi" w:hAnsiTheme="minorHAnsi" w:cstheme="minorHAnsi"/>
          <w:b w:val="0"/>
          <w:sz w:val="22"/>
          <w:szCs w:val="22"/>
          <w:lang w:val="fr-FR"/>
        </w:rPr>
        <w:br/>
        <w:t xml:space="preserve">Film américain réalisé par Spike Lee avec Derek Luke, Michael </w:t>
      </w:r>
      <w:proofErr w:type="spellStart"/>
      <w:r w:rsidRPr="00BE095A">
        <w:rPr>
          <w:rFonts w:asciiTheme="minorHAnsi" w:hAnsiTheme="minorHAnsi" w:cstheme="minorHAnsi"/>
          <w:b w:val="0"/>
          <w:sz w:val="22"/>
          <w:szCs w:val="22"/>
          <w:lang w:val="fr-FR"/>
        </w:rPr>
        <w:t>Ealy</w:t>
      </w:r>
      <w:proofErr w:type="spellEnd"/>
      <w:r w:rsidRPr="00BE095A">
        <w:rPr>
          <w:rFonts w:asciiTheme="minorHAnsi" w:hAnsiTheme="minorHAnsi" w:cstheme="minorHAnsi"/>
          <w:b w:val="0"/>
          <w:sz w:val="22"/>
          <w:szCs w:val="22"/>
          <w:lang w:val="fr-FR"/>
        </w:rPr>
        <w:t>, Omar Benson Miller, Pier</w:t>
      </w:r>
      <w:r w:rsidRPr="009865D6">
        <w:rPr>
          <w:rFonts w:asciiTheme="minorHAnsi" w:hAnsiTheme="minorHAnsi" w:cstheme="minorHAnsi"/>
          <w:b w:val="0"/>
          <w:sz w:val="22"/>
          <w:szCs w:val="22"/>
          <w:lang w:val="fr-FR"/>
        </w:rPr>
        <w:t xml:space="preserve"> F</w:t>
      </w:r>
      <w:r w:rsidRPr="00BE095A">
        <w:rPr>
          <w:rFonts w:asciiTheme="minorHAnsi" w:hAnsiTheme="minorHAnsi" w:cstheme="minorHAnsi"/>
          <w:b w:val="0"/>
          <w:sz w:val="22"/>
          <w:szCs w:val="22"/>
          <w:lang w:val="fr-FR"/>
        </w:rPr>
        <w:t>ra</w:t>
      </w:r>
      <w:r w:rsidRPr="009865D6">
        <w:rPr>
          <w:rFonts w:asciiTheme="minorHAnsi" w:hAnsiTheme="minorHAnsi" w:cstheme="minorHAnsi"/>
          <w:b w:val="0"/>
          <w:sz w:val="22"/>
          <w:szCs w:val="22"/>
          <w:lang w:val="fr-FR"/>
        </w:rPr>
        <w:t xml:space="preserve">ncesco </w:t>
      </w:r>
      <w:proofErr w:type="spellStart"/>
      <w:r w:rsidRPr="009865D6">
        <w:rPr>
          <w:rFonts w:asciiTheme="minorHAnsi" w:hAnsiTheme="minorHAnsi" w:cstheme="minorHAnsi"/>
          <w:b w:val="0"/>
          <w:sz w:val="22"/>
          <w:szCs w:val="22"/>
          <w:lang w:val="fr-FR"/>
        </w:rPr>
        <w:t>Favino</w:t>
      </w:r>
      <w:proofErr w:type="spellEnd"/>
      <w:r w:rsidRPr="009865D6">
        <w:rPr>
          <w:rFonts w:asciiTheme="minorHAnsi" w:hAnsiTheme="minorHAnsi" w:cstheme="minorHAnsi"/>
          <w:b w:val="0"/>
          <w:sz w:val="22"/>
          <w:szCs w:val="22"/>
          <w:lang w:val="fr-FR"/>
        </w:rPr>
        <w:t xml:space="preserve">, </w:t>
      </w:r>
      <w:proofErr w:type="spellStart"/>
      <w:r w:rsidRPr="009865D6">
        <w:rPr>
          <w:rFonts w:asciiTheme="minorHAnsi" w:hAnsiTheme="minorHAnsi" w:cstheme="minorHAnsi"/>
          <w:b w:val="0"/>
          <w:sz w:val="22"/>
          <w:szCs w:val="22"/>
          <w:lang w:val="fr-FR"/>
        </w:rPr>
        <w:t>Omero</w:t>
      </w:r>
      <w:proofErr w:type="spellEnd"/>
      <w:r w:rsidRPr="009865D6">
        <w:rPr>
          <w:rFonts w:asciiTheme="minorHAnsi" w:hAnsiTheme="minorHAnsi" w:cstheme="minorHAnsi"/>
          <w:b w:val="0"/>
          <w:sz w:val="22"/>
          <w:szCs w:val="22"/>
          <w:lang w:val="fr-FR"/>
        </w:rPr>
        <w:t xml:space="preserve"> </w:t>
      </w:r>
      <w:proofErr w:type="spellStart"/>
      <w:r w:rsidRPr="009865D6">
        <w:rPr>
          <w:rFonts w:asciiTheme="minorHAnsi" w:hAnsiTheme="minorHAnsi" w:cstheme="minorHAnsi"/>
          <w:b w:val="0"/>
          <w:sz w:val="22"/>
          <w:szCs w:val="22"/>
          <w:lang w:val="fr-FR"/>
        </w:rPr>
        <w:t>Antonutti</w:t>
      </w:r>
      <w:proofErr w:type="spellEnd"/>
      <w:r w:rsidRPr="009865D6">
        <w:rPr>
          <w:rFonts w:asciiTheme="minorHAnsi" w:hAnsiTheme="minorHAnsi" w:cstheme="minorHAnsi"/>
          <w:b w:val="0"/>
          <w:sz w:val="22"/>
          <w:szCs w:val="22"/>
          <w:lang w:val="fr-FR"/>
        </w:rPr>
        <w:t>.</w:t>
      </w:r>
      <w:r w:rsidRPr="00BE095A">
        <w:rPr>
          <w:rFonts w:asciiTheme="minorHAnsi" w:hAnsiTheme="minorHAnsi" w:cstheme="minorHAnsi"/>
          <w:b w:val="0"/>
          <w:sz w:val="22"/>
          <w:szCs w:val="22"/>
          <w:lang w:val="fr-FR"/>
        </w:rPr>
        <w:br/>
        <w:t xml:space="preserve">Genre : guerre. Durée : 166 minutes. Titre </w:t>
      </w:r>
      <w:r w:rsidRPr="009865D6">
        <w:rPr>
          <w:rFonts w:asciiTheme="minorHAnsi" w:hAnsiTheme="minorHAnsi" w:cstheme="minorHAnsi"/>
          <w:b w:val="0"/>
          <w:sz w:val="22"/>
          <w:szCs w:val="22"/>
          <w:lang w:val="fr-FR"/>
        </w:rPr>
        <w:t xml:space="preserve">original : Miracle </w:t>
      </w:r>
      <w:proofErr w:type="spellStart"/>
      <w:r w:rsidRPr="009865D6">
        <w:rPr>
          <w:rFonts w:asciiTheme="minorHAnsi" w:hAnsiTheme="minorHAnsi" w:cstheme="minorHAnsi"/>
          <w:b w:val="0"/>
          <w:sz w:val="22"/>
          <w:szCs w:val="22"/>
          <w:lang w:val="fr-FR"/>
        </w:rPr>
        <w:t>at</w:t>
      </w:r>
      <w:proofErr w:type="spellEnd"/>
      <w:r w:rsidRPr="009865D6">
        <w:rPr>
          <w:rFonts w:asciiTheme="minorHAnsi" w:hAnsiTheme="minorHAnsi" w:cstheme="minorHAnsi"/>
          <w:b w:val="0"/>
          <w:sz w:val="22"/>
          <w:szCs w:val="22"/>
          <w:lang w:val="fr-FR"/>
        </w:rPr>
        <w:t xml:space="preserve"> St. Anna.</w:t>
      </w:r>
      <w:r w:rsidRPr="00BE095A">
        <w:rPr>
          <w:rFonts w:asciiTheme="minorHAnsi" w:hAnsiTheme="minorHAnsi" w:cstheme="minorHAnsi"/>
          <w:b w:val="0"/>
          <w:sz w:val="22"/>
          <w:szCs w:val="22"/>
          <w:lang w:val="fr-FR"/>
        </w:rPr>
        <w:br/>
        <w:t xml:space="preserve">Le sergent Aubrey </w:t>
      </w:r>
      <w:proofErr w:type="spellStart"/>
      <w:r w:rsidRPr="00BE095A">
        <w:rPr>
          <w:rFonts w:asciiTheme="minorHAnsi" w:hAnsiTheme="minorHAnsi" w:cstheme="minorHAnsi"/>
          <w:b w:val="0"/>
          <w:sz w:val="22"/>
          <w:szCs w:val="22"/>
          <w:lang w:val="fr-FR"/>
        </w:rPr>
        <w:t>Stamps</w:t>
      </w:r>
      <w:proofErr w:type="spellEnd"/>
      <w:r w:rsidRPr="00BE095A">
        <w:rPr>
          <w:rFonts w:asciiTheme="minorHAnsi" w:hAnsiTheme="minorHAnsi" w:cstheme="minorHAnsi"/>
          <w:b w:val="0"/>
          <w:sz w:val="22"/>
          <w:szCs w:val="22"/>
          <w:lang w:val="fr-FR"/>
        </w:rPr>
        <w:t xml:space="preserve"> (Derek Luke) est l'un des quatre membres d’une escouade exclusivement composée de soldats noirs américains durant la Seconde Guerre mondiale. Cette escouade se retrouve encerclée dans un village italien, après que l'un d'eux ait risqué sa vie</w:t>
      </w:r>
      <w:r w:rsidRPr="009865D6">
        <w:rPr>
          <w:rFonts w:asciiTheme="minorHAnsi" w:hAnsiTheme="minorHAnsi" w:cstheme="minorHAnsi"/>
          <w:b w:val="0"/>
          <w:sz w:val="22"/>
          <w:szCs w:val="22"/>
          <w:lang w:val="fr-FR"/>
        </w:rPr>
        <w:t xml:space="preserve"> pour sauver un garçon italien.</w:t>
      </w:r>
      <w:r w:rsidRPr="00BE095A">
        <w:rPr>
          <w:rFonts w:asciiTheme="minorHAnsi" w:hAnsiTheme="minorHAnsi" w:cstheme="minorHAnsi"/>
          <w:b w:val="0"/>
          <w:sz w:val="22"/>
          <w:szCs w:val="22"/>
          <w:lang w:val="fr-FR"/>
        </w:rPr>
        <w:br/>
        <w:t xml:space="preserve">Bien que l’intrigue </w:t>
      </w:r>
      <w:r w:rsidR="000F4FDB" w:rsidRPr="00BE095A">
        <w:rPr>
          <w:rFonts w:asciiTheme="minorHAnsi" w:hAnsiTheme="minorHAnsi" w:cstheme="minorHAnsi"/>
          <w:b w:val="0"/>
          <w:sz w:val="22"/>
          <w:szCs w:val="22"/>
          <w:lang w:val="fr-FR"/>
        </w:rPr>
        <w:t>ne soit</w:t>
      </w:r>
      <w:r w:rsidRPr="00BE095A">
        <w:rPr>
          <w:rFonts w:asciiTheme="minorHAnsi" w:hAnsiTheme="minorHAnsi" w:cstheme="minorHAnsi"/>
          <w:b w:val="0"/>
          <w:sz w:val="22"/>
          <w:szCs w:val="22"/>
          <w:lang w:val="fr-FR"/>
        </w:rPr>
        <w:t xml:space="preserve"> pas toujours claire, la réalisation de ce film est excellente. Il parvient à nous tenir en haleine jusqu’au gé</w:t>
      </w:r>
      <w:r w:rsidRPr="009865D6">
        <w:rPr>
          <w:rFonts w:asciiTheme="minorHAnsi" w:hAnsiTheme="minorHAnsi" w:cstheme="minorHAnsi"/>
          <w:b w:val="0"/>
          <w:sz w:val="22"/>
          <w:szCs w:val="22"/>
          <w:lang w:val="fr-FR"/>
        </w:rPr>
        <w:t>nérique de fin.</w:t>
      </w:r>
      <w:r w:rsidRPr="00BE095A">
        <w:rPr>
          <w:rFonts w:asciiTheme="minorHAnsi" w:hAnsiTheme="minorHAnsi" w:cstheme="minorHAnsi"/>
          <w:b w:val="0"/>
          <w:sz w:val="22"/>
          <w:szCs w:val="22"/>
          <w:lang w:val="fr-FR"/>
        </w:rPr>
        <w:br/>
        <w:t>Note de 1 à 10: 8</w:t>
      </w:r>
      <w:r w:rsidRPr="00BE095A">
        <w:rPr>
          <w:rFonts w:asciiTheme="minorHAnsi" w:hAnsiTheme="minorHAnsi" w:cstheme="minorHAnsi"/>
          <w:b w:val="0"/>
          <w:sz w:val="22"/>
          <w:szCs w:val="22"/>
          <w:lang w:val="fr-FR"/>
        </w:rPr>
        <w:br/>
      </w:r>
      <w:r w:rsidRPr="00BE095A">
        <w:rPr>
          <w:rFonts w:asciiTheme="minorHAnsi" w:hAnsiTheme="minorHAnsi" w:cstheme="minorHAnsi"/>
          <w:sz w:val="22"/>
          <w:szCs w:val="22"/>
          <w:lang w:val="fr-FR"/>
        </w:rPr>
        <w:br/>
      </w:r>
      <w:r w:rsidRPr="009865D6">
        <w:rPr>
          <w:rFonts w:asciiTheme="minorHAnsi" w:hAnsiTheme="minorHAnsi" w:cstheme="minorHAnsi"/>
          <w:bCs w:val="0"/>
          <w:sz w:val="22"/>
          <w:szCs w:val="22"/>
          <w:lang w:val="fr-FR"/>
        </w:rPr>
        <w:t>L'</w:t>
      </w:r>
      <w:proofErr w:type="spellStart"/>
      <w:r w:rsidRPr="009865D6">
        <w:rPr>
          <w:rFonts w:asciiTheme="minorHAnsi" w:hAnsiTheme="minorHAnsi" w:cstheme="minorHAnsi"/>
          <w:bCs w:val="0"/>
          <w:sz w:val="22"/>
          <w:szCs w:val="22"/>
          <w:lang w:val="fr-FR"/>
        </w:rPr>
        <w:t>Oeil</w:t>
      </w:r>
      <w:proofErr w:type="spellEnd"/>
      <w:r w:rsidRPr="009865D6">
        <w:rPr>
          <w:rFonts w:asciiTheme="minorHAnsi" w:hAnsiTheme="minorHAnsi" w:cstheme="minorHAnsi"/>
          <w:bCs w:val="0"/>
          <w:sz w:val="22"/>
          <w:szCs w:val="22"/>
          <w:lang w:val="fr-FR"/>
        </w:rPr>
        <w:t xml:space="preserve"> du mal</w:t>
      </w:r>
      <w:r w:rsidRPr="009865D6">
        <w:rPr>
          <w:rFonts w:asciiTheme="minorHAnsi" w:hAnsiTheme="minorHAnsi" w:cstheme="minorHAnsi"/>
          <w:b w:val="0"/>
          <w:bCs w:val="0"/>
          <w:sz w:val="22"/>
          <w:szCs w:val="22"/>
          <w:lang w:val="fr-FR"/>
        </w:rPr>
        <w:t xml:space="preserve"> </w:t>
      </w:r>
      <w:r w:rsidRPr="00BE095A">
        <w:rPr>
          <w:rFonts w:asciiTheme="minorHAnsi" w:hAnsiTheme="minorHAnsi" w:cstheme="minorHAnsi"/>
          <w:b w:val="0"/>
          <w:sz w:val="22"/>
          <w:szCs w:val="22"/>
          <w:lang w:val="fr-FR"/>
        </w:rPr>
        <w:br/>
        <w:t>Da</w:t>
      </w:r>
      <w:r w:rsidRPr="009865D6">
        <w:rPr>
          <w:rFonts w:asciiTheme="minorHAnsi" w:hAnsiTheme="minorHAnsi" w:cstheme="minorHAnsi"/>
          <w:b w:val="0"/>
          <w:sz w:val="22"/>
          <w:szCs w:val="22"/>
          <w:lang w:val="fr-FR"/>
        </w:rPr>
        <w:t>te de sortie : 24 Décembre 2008</w:t>
      </w:r>
      <w:r w:rsidRPr="00BE095A">
        <w:rPr>
          <w:rFonts w:asciiTheme="minorHAnsi" w:hAnsiTheme="minorHAnsi" w:cstheme="minorHAnsi"/>
          <w:b w:val="0"/>
          <w:sz w:val="22"/>
          <w:szCs w:val="22"/>
          <w:lang w:val="fr-FR"/>
        </w:rPr>
        <w:br/>
        <w:t xml:space="preserve">Film américain réalisé par D.J. Caruso avec </w:t>
      </w:r>
      <w:proofErr w:type="spellStart"/>
      <w:r w:rsidRPr="00BE095A">
        <w:rPr>
          <w:rFonts w:asciiTheme="minorHAnsi" w:hAnsiTheme="minorHAnsi" w:cstheme="minorHAnsi"/>
          <w:b w:val="0"/>
          <w:sz w:val="22"/>
          <w:szCs w:val="22"/>
          <w:lang w:val="fr-FR"/>
        </w:rPr>
        <w:t>Shia</w:t>
      </w:r>
      <w:proofErr w:type="spellEnd"/>
      <w:r w:rsidRPr="00BE095A">
        <w:rPr>
          <w:rFonts w:asciiTheme="minorHAnsi" w:hAnsiTheme="minorHAnsi" w:cstheme="minorHAnsi"/>
          <w:b w:val="0"/>
          <w:sz w:val="22"/>
          <w:szCs w:val="22"/>
          <w:lang w:val="fr-FR"/>
        </w:rPr>
        <w:t xml:space="preserve"> </w:t>
      </w:r>
      <w:proofErr w:type="spellStart"/>
      <w:r w:rsidRPr="00BE095A">
        <w:rPr>
          <w:rFonts w:asciiTheme="minorHAnsi" w:hAnsiTheme="minorHAnsi" w:cstheme="minorHAnsi"/>
          <w:b w:val="0"/>
          <w:sz w:val="22"/>
          <w:szCs w:val="22"/>
          <w:lang w:val="fr-FR"/>
        </w:rPr>
        <w:t>LaBeouf</w:t>
      </w:r>
      <w:proofErr w:type="spellEnd"/>
      <w:r w:rsidRPr="00BE095A">
        <w:rPr>
          <w:rFonts w:asciiTheme="minorHAnsi" w:hAnsiTheme="minorHAnsi" w:cstheme="minorHAnsi"/>
          <w:b w:val="0"/>
          <w:sz w:val="22"/>
          <w:szCs w:val="22"/>
          <w:lang w:val="fr-FR"/>
        </w:rPr>
        <w:t>, Mic</w:t>
      </w:r>
      <w:r w:rsidRPr="009865D6">
        <w:rPr>
          <w:rFonts w:asciiTheme="minorHAnsi" w:hAnsiTheme="minorHAnsi" w:cstheme="minorHAnsi"/>
          <w:b w:val="0"/>
          <w:sz w:val="22"/>
          <w:szCs w:val="22"/>
          <w:lang w:val="fr-FR"/>
        </w:rPr>
        <w:t>helle Monaghan, Rosario Dawson.</w:t>
      </w:r>
      <w:r w:rsidRPr="00BE095A">
        <w:rPr>
          <w:rFonts w:asciiTheme="minorHAnsi" w:hAnsiTheme="minorHAnsi" w:cstheme="minorHAnsi"/>
          <w:b w:val="0"/>
          <w:sz w:val="22"/>
          <w:szCs w:val="22"/>
          <w:lang w:val="fr-FR"/>
        </w:rPr>
        <w:br/>
        <w:t>Genre : thriller, action. Durée : 118 minut</w:t>
      </w:r>
      <w:r w:rsidRPr="009865D6">
        <w:rPr>
          <w:rFonts w:asciiTheme="minorHAnsi" w:hAnsiTheme="minorHAnsi" w:cstheme="minorHAnsi"/>
          <w:b w:val="0"/>
          <w:sz w:val="22"/>
          <w:szCs w:val="22"/>
        </w:rPr>
        <w:t xml:space="preserve">es. </w:t>
      </w:r>
      <w:proofErr w:type="spellStart"/>
      <w:r w:rsidRPr="009865D6">
        <w:rPr>
          <w:rFonts w:asciiTheme="minorHAnsi" w:hAnsiTheme="minorHAnsi" w:cstheme="minorHAnsi"/>
          <w:b w:val="0"/>
          <w:sz w:val="22"/>
          <w:szCs w:val="22"/>
        </w:rPr>
        <w:t>Titre</w:t>
      </w:r>
      <w:proofErr w:type="spellEnd"/>
      <w:r w:rsidRPr="009865D6">
        <w:rPr>
          <w:rFonts w:asciiTheme="minorHAnsi" w:hAnsiTheme="minorHAnsi" w:cstheme="minorHAnsi"/>
          <w:b w:val="0"/>
          <w:sz w:val="22"/>
          <w:szCs w:val="22"/>
        </w:rPr>
        <w:t xml:space="preserve"> </w:t>
      </w:r>
      <w:proofErr w:type="gramStart"/>
      <w:r w:rsidRPr="009865D6">
        <w:rPr>
          <w:rFonts w:asciiTheme="minorHAnsi" w:hAnsiTheme="minorHAnsi" w:cstheme="minorHAnsi"/>
          <w:b w:val="0"/>
          <w:sz w:val="22"/>
          <w:szCs w:val="22"/>
        </w:rPr>
        <w:t>original :</w:t>
      </w:r>
      <w:proofErr w:type="gramEnd"/>
      <w:r w:rsidRPr="009865D6">
        <w:rPr>
          <w:rFonts w:asciiTheme="minorHAnsi" w:hAnsiTheme="minorHAnsi" w:cstheme="minorHAnsi"/>
          <w:b w:val="0"/>
          <w:sz w:val="22"/>
          <w:szCs w:val="22"/>
        </w:rPr>
        <w:t xml:space="preserve"> Eagle </w:t>
      </w:r>
      <w:proofErr w:type="spellStart"/>
      <w:r w:rsidRPr="009865D6">
        <w:rPr>
          <w:rFonts w:asciiTheme="minorHAnsi" w:hAnsiTheme="minorHAnsi" w:cstheme="minorHAnsi"/>
          <w:b w:val="0"/>
          <w:sz w:val="22"/>
          <w:szCs w:val="22"/>
        </w:rPr>
        <w:t>Eye</w:t>
      </w:r>
      <w:proofErr w:type="spellEnd"/>
      <w:r w:rsidRPr="009865D6">
        <w:rPr>
          <w:rFonts w:asciiTheme="minorHAnsi" w:hAnsiTheme="minorHAnsi" w:cstheme="minorHAnsi"/>
          <w:b w:val="0"/>
          <w:sz w:val="22"/>
          <w:szCs w:val="22"/>
        </w:rPr>
        <w:t>.</w:t>
      </w:r>
      <w:r w:rsidRPr="00BE095A">
        <w:rPr>
          <w:rFonts w:asciiTheme="minorHAnsi" w:hAnsiTheme="minorHAnsi" w:cstheme="minorHAnsi"/>
          <w:b w:val="0"/>
          <w:sz w:val="22"/>
          <w:szCs w:val="22"/>
          <w:lang w:val="fr-FR"/>
        </w:rPr>
        <w:br/>
        <w:t>Jerry Shaw (</w:t>
      </w:r>
      <w:proofErr w:type="spellStart"/>
      <w:r w:rsidRPr="00BE095A">
        <w:rPr>
          <w:rFonts w:asciiTheme="minorHAnsi" w:hAnsiTheme="minorHAnsi" w:cstheme="minorHAnsi"/>
          <w:b w:val="0"/>
          <w:sz w:val="22"/>
          <w:szCs w:val="22"/>
          <w:lang w:val="fr-FR"/>
        </w:rPr>
        <w:t>Shia</w:t>
      </w:r>
      <w:proofErr w:type="spellEnd"/>
      <w:r w:rsidRPr="00BE095A">
        <w:rPr>
          <w:rFonts w:asciiTheme="minorHAnsi" w:hAnsiTheme="minorHAnsi" w:cstheme="minorHAnsi"/>
          <w:b w:val="0"/>
          <w:sz w:val="22"/>
          <w:szCs w:val="22"/>
          <w:lang w:val="fr-FR"/>
        </w:rPr>
        <w:t xml:space="preserve"> </w:t>
      </w:r>
      <w:proofErr w:type="spellStart"/>
      <w:r w:rsidRPr="00BE095A">
        <w:rPr>
          <w:rFonts w:asciiTheme="minorHAnsi" w:hAnsiTheme="minorHAnsi" w:cstheme="minorHAnsi"/>
          <w:b w:val="0"/>
          <w:sz w:val="22"/>
          <w:szCs w:val="22"/>
          <w:lang w:val="fr-FR"/>
        </w:rPr>
        <w:t>LaBeouf</w:t>
      </w:r>
      <w:proofErr w:type="spellEnd"/>
      <w:r w:rsidRPr="00BE095A">
        <w:rPr>
          <w:rFonts w:asciiTheme="minorHAnsi" w:hAnsiTheme="minorHAnsi" w:cstheme="minorHAnsi"/>
          <w:b w:val="0"/>
          <w:sz w:val="22"/>
          <w:szCs w:val="22"/>
          <w:lang w:val="fr-FR"/>
        </w:rPr>
        <w:t xml:space="preserve">) et Rachel </w:t>
      </w:r>
      <w:proofErr w:type="spellStart"/>
      <w:r w:rsidRPr="00BE095A">
        <w:rPr>
          <w:rFonts w:asciiTheme="minorHAnsi" w:hAnsiTheme="minorHAnsi" w:cstheme="minorHAnsi"/>
          <w:b w:val="0"/>
          <w:sz w:val="22"/>
          <w:szCs w:val="22"/>
          <w:lang w:val="fr-FR"/>
        </w:rPr>
        <w:t>Holloman</w:t>
      </w:r>
      <w:proofErr w:type="spellEnd"/>
      <w:r w:rsidRPr="00BE095A">
        <w:rPr>
          <w:rFonts w:asciiTheme="minorHAnsi" w:hAnsiTheme="minorHAnsi" w:cstheme="minorHAnsi"/>
          <w:b w:val="0"/>
          <w:sz w:val="22"/>
          <w:szCs w:val="22"/>
          <w:lang w:val="fr-FR"/>
        </w:rPr>
        <w:t xml:space="preserve"> (Michelle Monaghan) sont deux jeunes gens qui ne se connaissent pas mais qui se trouvent réunis dans des circonstances mystérieuses. Ils tentent de sauver leur vie alors qu’ils sont confrontés à une série d’événem</w:t>
      </w:r>
      <w:r w:rsidRPr="009865D6">
        <w:rPr>
          <w:rFonts w:asciiTheme="minorHAnsi" w:hAnsiTheme="minorHAnsi" w:cstheme="minorHAnsi"/>
          <w:b w:val="0"/>
          <w:sz w:val="22"/>
          <w:szCs w:val="22"/>
        </w:rPr>
        <w:t>ents de plus en plus dangereux.</w:t>
      </w:r>
      <w:r w:rsidRPr="00BE095A">
        <w:rPr>
          <w:rFonts w:asciiTheme="minorHAnsi" w:hAnsiTheme="minorHAnsi" w:cstheme="minorHAnsi"/>
          <w:b w:val="0"/>
          <w:sz w:val="22"/>
          <w:szCs w:val="22"/>
          <w:lang w:val="fr-FR"/>
        </w:rPr>
        <w:br/>
        <w:t>Il y a assez de suspense dans cette course contre la montre po</w:t>
      </w:r>
      <w:r w:rsidRPr="009865D6">
        <w:rPr>
          <w:rFonts w:asciiTheme="minorHAnsi" w:hAnsiTheme="minorHAnsi" w:cstheme="minorHAnsi"/>
          <w:b w:val="0"/>
          <w:sz w:val="22"/>
          <w:szCs w:val="22"/>
        </w:rPr>
        <w:t>ur remplir plusieurs thrillers.</w:t>
      </w:r>
      <w:r w:rsidRPr="00BE095A">
        <w:rPr>
          <w:rFonts w:asciiTheme="minorHAnsi" w:hAnsiTheme="minorHAnsi" w:cstheme="minorHAnsi"/>
          <w:b w:val="0"/>
          <w:sz w:val="22"/>
          <w:szCs w:val="22"/>
          <w:lang w:val="fr-FR"/>
        </w:rPr>
        <w:br/>
        <w:t>Note de 1 à 10: 8</w:t>
      </w:r>
      <w:r w:rsidRPr="00BE095A">
        <w:rPr>
          <w:rFonts w:ascii="Georgia" w:hAnsi="Georgia"/>
          <w:sz w:val="24"/>
          <w:szCs w:val="24"/>
          <w:lang w:val="fr-FR"/>
        </w:rPr>
        <w:br/>
      </w:r>
      <w:r w:rsidRPr="00BE095A">
        <w:rPr>
          <w:rFonts w:ascii="Georgia" w:hAnsi="Georgia"/>
          <w:sz w:val="24"/>
          <w:szCs w:val="24"/>
          <w:lang w:val="fr-FR"/>
        </w:rPr>
        <w:br/>
      </w:r>
      <w:bookmarkStart w:id="1" w:name="7917238367558684394"/>
      <w:bookmarkEnd w:id="1"/>
      <w:r w:rsidRPr="009865D6">
        <w:rPr>
          <w:rFonts w:asciiTheme="minorHAnsi" w:hAnsiTheme="minorHAnsi" w:cstheme="minorHAnsi"/>
          <w:bCs w:val="0"/>
          <w:sz w:val="22"/>
          <w:szCs w:val="22"/>
          <w:lang w:val="fr-FR"/>
        </w:rPr>
        <w:t xml:space="preserve">The </w:t>
      </w:r>
      <w:proofErr w:type="spellStart"/>
      <w:r w:rsidRPr="009865D6">
        <w:rPr>
          <w:rFonts w:asciiTheme="minorHAnsi" w:hAnsiTheme="minorHAnsi" w:cstheme="minorHAnsi"/>
          <w:bCs w:val="0"/>
          <w:sz w:val="22"/>
          <w:szCs w:val="22"/>
          <w:lang w:val="fr-FR"/>
        </w:rPr>
        <w:t>Dark</w:t>
      </w:r>
      <w:proofErr w:type="spellEnd"/>
      <w:r w:rsidRPr="009865D6">
        <w:rPr>
          <w:rFonts w:asciiTheme="minorHAnsi" w:hAnsiTheme="minorHAnsi" w:cstheme="minorHAnsi"/>
          <w:bCs w:val="0"/>
          <w:sz w:val="22"/>
          <w:szCs w:val="22"/>
          <w:lang w:val="fr-FR"/>
        </w:rPr>
        <w:t xml:space="preserve"> Knight, Le Chevalier Noir</w:t>
      </w:r>
      <w:r w:rsidRPr="009865D6">
        <w:rPr>
          <w:rFonts w:asciiTheme="minorHAnsi" w:hAnsiTheme="minorHAnsi" w:cstheme="minorHAnsi"/>
          <w:b w:val="0"/>
          <w:bCs w:val="0"/>
          <w:sz w:val="22"/>
          <w:szCs w:val="22"/>
          <w:lang w:val="fr-FR"/>
        </w:rPr>
        <w:t xml:space="preserve"> </w:t>
      </w:r>
      <w:r w:rsidRPr="009865D6">
        <w:rPr>
          <w:rFonts w:asciiTheme="minorHAnsi" w:hAnsiTheme="minorHAnsi" w:cstheme="minorHAnsi"/>
          <w:b w:val="0"/>
          <w:sz w:val="22"/>
          <w:szCs w:val="22"/>
          <w:lang w:val="fr-FR"/>
        </w:rPr>
        <w:br/>
        <w:t>Date de sortie : 13 Août 2008</w:t>
      </w:r>
      <w:r w:rsidRPr="00BE095A">
        <w:rPr>
          <w:rFonts w:asciiTheme="minorHAnsi" w:hAnsiTheme="minorHAnsi" w:cstheme="minorHAnsi"/>
          <w:b w:val="0"/>
          <w:sz w:val="22"/>
          <w:szCs w:val="22"/>
          <w:lang w:val="fr-FR"/>
        </w:rPr>
        <w:br/>
        <w:t>Film américain réalisé par Christopher Nolan avec Christian Bal</w:t>
      </w:r>
      <w:r w:rsidRPr="009865D6">
        <w:rPr>
          <w:rFonts w:asciiTheme="minorHAnsi" w:hAnsiTheme="minorHAnsi" w:cstheme="minorHAnsi"/>
          <w:b w:val="0"/>
          <w:sz w:val="22"/>
          <w:szCs w:val="22"/>
          <w:lang w:val="fr-FR"/>
        </w:rPr>
        <w:t xml:space="preserve">e, Heath </w:t>
      </w:r>
      <w:proofErr w:type="spellStart"/>
      <w:r w:rsidRPr="009865D6">
        <w:rPr>
          <w:rFonts w:asciiTheme="minorHAnsi" w:hAnsiTheme="minorHAnsi" w:cstheme="minorHAnsi"/>
          <w:b w:val="0"/>
          <w:sz w:val="22"/>
          <w:szCs w:val="22"/>
          <w:lang w:val="fr-FR"/>
        </w:rPr>
        <w:t>Ledger</w:t>
      </w:r>
      <w:proofErr w:type="spellEnd"/>
      <w:r w:rsidRPr="009865D6">
        <w:rPr>
          <w:rFonts w:asciiTheme="minorHAnsi" w:hAnsiTheme="minorHAnsi" w:cstheme="minorHAnsi"/>
          <w:b w:val="0"/>
          <w:sz w:val="22"/>
          <w:szCs w:val="22"/>
          <w:lang w:val="fr-FR"/>
        </w:rPr>
        <w:t>, Aaron Eckhart.</w:t>
      </w:r>
      <w:r w:rsidRPr="00BE095A">
        <w:rPr>
          <w:rFonts w:asciiTheme="minorHAnsi" w:hAnsiTheme="minorHAnsi" w:cstheme="minorHAnsi"/>
          <w:b w:val="0"/>
          <w:sz w:val="22"/>
          <w:szCs w:val="22"/>
          <w:lang w:val="fr-FR"/>
        </w:rPr>
        <w:br/>
        <w:t xml:space="preserve">Genre : fantastique, action. Durée : 147 minutes. Titre original </w:t>
      </w:r>
      <w:r w:rsidRPr="009865D6">
        <w:rPr>
          <w:rFonts w:asciiTheme="minorHAnsi" w:hAnsiTheme="minorHAnsi" w:cstheme="minorHAnsi"/>
          <w:b w:val="0"/>
          <w:sz w:val="22"/>
          <w:szCs w:val="22"/>
        </w:rPr>
        <w:t xml:space="preserve">: </w:t>
      </w:r>
      <w:proofErr w:type="spellStart"/>
      <w:r w:rsidRPr="009865D6">
        <w:rPr>
          <w:rFonts w:asciiTheme="minorHAnsi" w:hAnsiTheme="minorHAnsi" w:cstheme="minorHAnsi"/>
          <w:b w:val="0"/>
          <w:sz w:val="22"/>
          <w:szCs w:val="22"/>
        </w:rPr>
        <w:t>The</w:t>
      </w:r>
      <w:proofErr w:type="spellEnd"/>
      <w:r w:rsidRPr="009865D6">
        <w:rPr>
          <w:rFonts w:asciiTheme="minorHAnsi" w:hAnsiTheme="minorHAnsi" w:cstheme="minorHAnsi"/>
          <w:b w:val="0"/>
          <w:sz w:val="22"/>
          <w:szCs w:val="22"/>
        </w:rPr>
        <w:t xml:space="preserve"> </w:t>
      </w:r>
      <w:proofErr w:type="spellStart"/>
      <w:r w:rsidRPr="009865D6">
        <w:rPr>
          <w:rFonts w:asciiTheme="minorHAnsi" w:hAnsiTheme="minorHAnsi" w:cstheme="minorHAnsi"/>
          <w:b w:val="0"/>
          <w:sz w:val="22"/>
          <w:szCs w:val="22"/>
        </w:rPr>
        <w:t>Dark</w:t>
      </w:r>
      <w:proofErr w:type="spellEnd"/>
      <w:r w:rsidRPr="009865D6">
        <w:rPr>
          <w:rFonts w:asciiTheme="minorHAnsi" w:hAnsiTheme="minorHAnsi" w:cstheme="minorHAnsi"/>
          <w:b w:val="0"/>
          <w:sz w:val="22"/>
          <w:szCs w:val="22"/>
        </w:rPr>
        <w:t xml:space="preserve"> </w:t>
      </w:r>
      <w:proofErr w:type="spellStart"/>
      <w:r w:rsidRPr="009865D6">
        <w:rPr>
          <w:rFonts w:asciiTheme="minorHAnsi" w:hAnsiTheme="minorHAnsi" w:cstheme="minorHAnsi"/>
          <w:b w:val="0"/>
          <w:sz w:val="22"/>
          <w:szCs w:val="22"/>
        </w:rPr>
        <w:t>Knight</w:t>
      </w:r>
      <w:proofErr w:type="spellEnd"/>
      <w:r w:rsidRPr="009865D6">
        <w:rPr>
          <w:rFonts w:asciiTheme="minorHAnsi" w:hAnsiTheme="minorHAnsi" w:cstheme="minorHAnsi"/>
          <w:b w:val="0"/>
          <w:sz w:val="22"/>
          <w:szCs w:val="22"/>
        </w:rPr>
        <w:t>.</w:t>
      </w:r>
      <w:r w:rsidRPr="00BE095A">
        <w:rPr>
          <w:rFonts w:asciiTheme="minorHAnsi" w:hAnsiTheme="minorHAnsi" w:cstheme="minorHAnsi"/>
          <w:b w:val="0"/>
          <w:sz w:val="22"/>
          <w:szCs w:val="22"/>
          <w:lang w:val="fr-FR"/>
        </w:rPr>
        <w:br/>
        <w:t xml:space="preserve">Batman (Christian Bale) entreprend de démanteler les dernières organisations criminelles qui infestent les rues de sa ville. Il se heurte bientôt au Joker (Heath </w:t>
      </w:r>
      <w:proofErr w:type="spellStart"/>
      <w:r w:rsidRPr="00BE095A">
        <w:rPr>
          <w:rFonts w:asciiTheme="minorHAnsi" w:hAnsiTheme="minorHAnsi" w:cstheme="minorHAnsi"/>
          <w:b w:val="0"/>
          <w:sz w:val="22"/>
          <w:szCs w:val="22"/>
          <w:lang w:val="fr-FR"/>
        </w:rPr>
        <w:t>Ledger</w:t>
      </w:r>
      <w:proofErr w:type="spellEnd"/>
      <w:r w:rsidRPr="00BE095A">
        <w:rPr>
          <w:rFonts w:asciiTheme="minorHAnsi" w:hAnsiTheme="minorHAnsi" w:cstheme="minorHAnsi"/>
          <w:b w:val="0"/>
          <w:sz w:val="22"/>
          <w:szCs w:val="22"/>
          <w:lang w:val="fr-FR"/>
        </w:rPr>
        <w:t>), génie du crime, qui</w:t>
      </w:r>
      <w:r w:rsidRPr="009865D6">
        <w:rPr>
          <w:rFonts w:asciiTheme="minorHAnsi" w:hAnsiTheme="minorHAnsi" w:cstheme="minorHAnsi"/>
          <w:b w:val="0"/>
          <w:sz w:val="22"/>
          <w:szCs w:val="22"/>
          <w:lang w:val="fr-FR"/>
        </w:rPr>
        <w:t xml:space="preserve"> répand la terreur et le chaos.</w:t>
      </w:r>
      <w:r w:rsidRPr="00BE095A">
        <w:rPr>
          <w:rFonts w:asciiTheme="minorHAnsi" w:hAnsiTheme="minorHAnsi" w:cstheme="minorHAnsi"/>
          <w:b w:val="0"/>
          <w:sz w:val="22"/>
          <w:szCs w:val="22"/>
          <w:lang w:val="fr-FR"/>
        </w:rPr>
        <w:br/>
        <w:t>La combinaison d'un grand scénario et d’excellentes scènes d’action avec des effets spéciaux très réuss</w:t>
      </w:r>
      <w:r w:rsidRPr="009865D6">
        <w:rPr>
          <w:rFonts w:asciiTheme="minorHAnsi" w:hAnsiTheme="minorHAnsi" w:cstheme="minorHAnsi"/>
          <w:b w:val="0"/>
          <w:sz w:val="22"/>
          <w:szCs w:val="22"/>
        </w:rPr>
        <w:t>is, en font un film formidable.</w:t>
      </w:r>
      <w:r w:rsidRPr="00BE095A">
        <w:rPr>
          <w:rFonts w:asciiTheme="minorHAnsi" w:hAnsiTheme="minorHAnsi" w:cstheme="minorHAnsi"/>
          <w:b w:val="0"/>
          <w:sz w:val="22"/>
          <w:szCs w:val="22"/>
          <w:lang w:val="fr-FR"/>
        </w:rPr>
        <w:br/>
        <w:t>Note de 1 à 10: 9</w:t>
      </w:r>
    </w:p>
    <w:p w:rsidR="009865D6" w:rsidRPr="009865D6" w:rsidRDefault="009865D6" w:rsidP="009865D6">
      <w:pPr>
        <w:pStyle w:val="Ttulo3"/>
        <w:spacing w:before="60" w:beforeAutospacing="0" w:after="0" w:afterAutospacing="0" w:line="336" w:lineRule="atLeast"/>
        <w:jc w:val="center"/>
        <w:rPr>
          <w:rFonts w:asciiTheme="minorHAnsi" w:hAnsiTheme="minorHAnsi" w:cstheme="minorHAnsi"/>
          <w:b w:val="0"/>
          <w:sz w:val="22"/>
          <w:szCs w:val="22"/>
          <w:lang w:val="fr-FR"/>
        </w:rPr>
      </w:pPr>
    </w:p>
    <w:p w:rsidR="009865D6" w:rsidRPr="009865D6" w:rsidRDefault="009865D6" w:rsidP="009865D6">
      <w:pPr>
        <w:pStyle w:val="Ttulo3"/>
        <w:spacing w:before="60" w:beforeAutospacing="0" w:after="0" w:afterAutospacing="0" w:line="336" w:lineRule="atLeast"/>
        <w:jc w:val="center"/>
        <w:rPr>
          <w:rFonts w:asciiTheme="minorHAnsi" w:hAnsiTheme="minorHAnsi" w:cstheme="minorHAnsi"/>
          <w:b w:val="0"/>
          <w:sz w:val="22"/>
          <w:szCs w:val="22"/>
          <w:lang w:val="fr-FR"/>
        </w:rPr>
      </w:pPr>
      <w:r w:rsidRPr="009865D6">
        <w:rPr>
          <w:rStyle w:val="Textoennegrita"/>
          <w:rFonts w:asciiTheme="minorHAnsi" w:hAnsiTheme="minorHAnsi" w:cstheme="minorHAnsi"/>
          <w:b/>
          <w:bCs/>
          <w:sz w:val="22"/>
          <w:szCs w:val="22"/>
        </w:rPr>
        <w:t xml:space="preserve">La </w:t>
      </w:r>
      <w:proofErr w:type="spellStart"/>
      <w:r w:rsidRPr="009865D6">
        <w:rPr>
          <w:rStyle w:val="Textoennegrita"/>
          <w:rFonts w:asciiTheme="minorHAnsi" w:hAnsiTheme="minorHAnsi" w:cstheme="minorHAnsi"/>
          <w:b/>
          <w:bCs/>
          <w:sz w:val="22"/>
          <w:szCs w:val="22"/>
        </w:rPr>
        <w:t>Môme</w:t>
      </w:r>
      <w:proofErr w:type="spellEnd"/>
      <w:r w:rsidR="003E1C79">
        <w:rPr>
          <w:rStyle w:val="Textoennegrita"/>
          <w:rFonts w:asciiTheme="minorHAnsi" w:hAnsiTheme="minorHAnsi" w:cstheme="minorHAnsi"/>
          <w:b/>
          <w:bCs/>
          <w:sz w:val="22"/>
          <w:szCs w:val="22"/>
        </w:rPr>
        <w:t xml:space="preserve"> </w:t>
      </w:r>
      <w:r w:rsidR="003E1C79" w:rsidRPr="009865D6">
        <w:rPr>
          <w:rFonts w:asciiTheme="minorHAnsi" w:hAnsiTheme="minorHAnsi" w:cstheme="minorHAnsi"/>
          <w:b w:val="0"/>
          <w:sz w:val="22"/>
          <w:szCs w:val="22"/>
          <w:lang w:val="fr-FR"/>
        </w:rPr>
        <w:t>(La Vie en Rose)</w:t>
      </w:r>
    </w:p>
    <w:p w:rsidR="009865D6" w:rsidRPr="009865D6" w:rsidRDefault="009865D6" w:rsidP="009865D6">
      <w:pPr>
        <w:pStyle w:val="Ttulo3"/>
        <w:spacing w:before="60" w:beforeAutospacing="0" w:after="0" w:afterAutospacing="0" w:line="336" w:lineRule="atLeast"/>
        <w:jc w:val="center"/>
        <w:rPr>
          <w:rFonts w:asciiTheme="minorHAnsi" w:hAnsiTheme="minorHAnsi" w:cstheme="minorHAnsi"/>
          <w:b w:val="0"/>
          <w:sz w:val="22"/>
          <w:szCs w:val="22"/>
          <w:lang w:val="fr-FR"/>
        </w:rPr>
      </w:pPr>
      <w:proofErr w:type="spellStart"/>
      <w:r w:rsidRPr="009865D6">
        <w:rPr>
          <w:rFonts w:asciiTheme="minorHAnsi" w:hAnsiTheme="minorHAnsi" w:cstheme="minorHAnsi"/>
          <w:b w:val="0"/>
          <w:sz w:val="22"/>
          <w:szCs w:val="22"/>
          <w:lang w:val="fr-FR"/>
        </w:rPr>
        <w:t>Biopic</w:t>
      </w:r>
      <w:proofErr w:type="spellEnd"/>
      <w:r w:rsidRPr="009865D6">
        <w:rPr>
          <w:rFonts w:asciiTheme="minorHAnsi" w:hAnsiTheme="minorHAnsi" w:cstheme="minorHAnsi"/>
          <w:b w:val="0"/>
          <w:sz w:val="22"/>
          <w:szCs w:val="22"/>
          <w:lang w:val="fr-FR"/>
        </w:rPr>
        <w:t xml:space="preserve">, drame, musical. Avec: Marion </w:t>
      </w:r>
      <w:proofErr w:type="spellStart"/>
      <w:r w:rsidRPr="009865D6">
        <w:rPr>
          <w:rFonts w:asciiTheme="minorHAnsi" w:hAnsiTheme="minorHAnsi" w:cstheme="minorHAnsi"/>
          <w:b w:val="0"/>
          <w:sz w:val="22"/>
          <w:szCs w:val="22"/>
          <w:lang w:val="fr-FR"/>
        </w:rPr>
        <w:t>Cotillard</w:t>
      </w:r>
      <w:proofErr w:type="spellEnd"/>
      <w:r w:rsidRPr="009865D6">
        <w:rPr>
          <w:rFonts w:asciiTheme="minorHAnsi" w:hAnsiTheme="minorHAnsi" w:cstheme="minorHAnsi"/>
          <w:b w:val="0"/>
          <w:sz w:val="22"/>
          <w:szCs w:val="22"/>
          <w:lang w:val="fr-FR"/>
        </w:rPr>
        <w:t xml:space="preserve">, Jean-Pierre Martins, Gérard Depardieu. Réalisé par Olivier </w:t>
      </w:r>
      <w:proofErr w:type="spellStart"/>
      <w:r w:rsidRPr="009865D6">
        <w:rPr>
          <w:rFonts w:asciiTheme="minorHAnsi" w:hAnsiTheme="minorHAnsi" w:cstheme="minorHAnsi"/>
          <w:b w:val="0"/>
          <w:sz w:val="22"/>
          <w:szCs w:val="22"/>
          <w:lang w:val="fr-FR"/>
        </w:rPr>
        <w:t>Dahan</w:t>
      </w:r>
      <w:proofErr w:type="spellEnd"/>
      <w:r w:rsidRPr="009865D6">
        <w:rPr>
          <w:rFonts w:asciiTheme="minorHAnsi" w:hAnsiTheme="minorHAnsi" w:cstheme="minorHAnsi"/>
          <w:b w:val="0"/>
          <w:sz w:val="22"/>
          <w:szCs w:val="22"/>
          <w:lang w:val="fr-FR"/>
        </w:rPr>
        <w:t xml:space="preserve">. Date de sortie: 14 Février 2007. </w:t>
      </w:r>
    </w:p>
    <w:p w:rsidR="009865D6" w:rsidRPr="009865D6" w:rsidRDefault="009865D6" w:rsidP="009865D6">
      <w:pPr>
        <w:pStyle w:val="Ttulo3"/>
        <w:spacing w:before="60" w:beforeAutospacing="0" w:after="0" w:afterAutospacing="0" w:line="336" w:lineRule="atLeast"/>
        <w:jc w:val="center"/>
        <w:rPr>
          <w:rFonts w:asciiTheme="minorHAnsi" w:hAnsiTheme="minorHAnsi" w:cstheme="minorHAnsi"/>
          <w:b w:val="0"/>
          <w:sz w:val="22"/>
          <w:szCs w:val="22"/>
          <w:lang w:val="fr-FR"/>
        </w:rPr>
      </w:pPr>
    </w:p>
    <w:p w:rsidR="009865D6" w:rsidRPr="009865D6" w:rsidRDefault="009865D6" w:rsidP="009865D6">
      <w:pPr>
        <w:pStyle w:val="Ttulo3"/>
        <w:spacing w:before="60" w:beforeAutospacing="0" w:after="0" w:afterAutospacing="0" w:line="336" w:lineRule="atLeast"/>
        <w:rPr>
          <w:rFonts w:asciiTheme="minorHAnsi" w:hAnsiTheme="minorHAnsi" w:cstheme="minorHAnsi"/>
          <w:b w:val="0"/>
          <w:sz w:val="22"/>
          <w:szCs w:val="22"/>
          <w:lang w:val="fr-FR"/>
        </w:rPr>
      </w:pPr>
      <w:r w:rsidRPr="009865D6">
        <w:rPr>
          <w:rFonts w:asciiTheme="minorHAnsi" w:hAnsiTheme="minorHAnsi" w:cstheme="minorHAnsi"/>
          <w:b w:val="0"/>
          <w:sz w:val="22"/>
          <w:szCs w:val="22"/>
          <w:lang w:val="fr-FR"/>
        </w:rPr>
        <w:lastRenderedPageBreak/>
        <w:t>QUESTIONS</w:t>
      </w:r>
    </w:p>
    <w:p w:rsidR="009865D6" w:rsidRPr="009865D6" w:rsidRDefault="009865D6"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sidRPr="009865D6">
        <w:rPr>
          <w:rFonts w:asciiTheme="minorHAnsi" w:hAnsiTheme="minorHAnsi" w:cstheme="minorHAnsi"/>
          <w:b w:val="0"/>
          <w:sz w:val="22"/>
          <w:szCs w:val="22"/>
          <w:lang w:val="fr-FR"/>
        </w:rPr>
        <w:t>En général, les critiques sont :</w:t>
      </w:r>
    </w:p>
    <w:p w:rsidR="009865D6" w:rsidRPr="009865D6" w:rsidRDefault="009865D6" w:rsidP="009865D6">
      <w:pPr>
        <w:pStyle w:val="Ttulo3"/>
        <w:numPr>
          <w:ilvl w:val="0"/>
          <w:numId w:val="2"/>
        </w:numPr>
        <w:spacing w:before="60" w:beforeAutospacing="0" w:after="0" w:afterAutospacing="0" w:line="336" w:lineRule="atLeast"/>
        <w:rPr>
          <w:rFonts w:asciiTheme="minorHAnsi" w:hAnsiTheme="minorHAnsi" w:cstheme="minorHAnsi"/>
          <w:b w:val="0"/>
          <w:sz w:val="22"/>
          <w:szCs w:val="22"/>
          <w:lang w:val="fr-FR"/>
        </w:rPr>
      </w:pPr>
      <w:proofErr w:type="gramStart"/>
      <w:r w:rsidRPr="009865D6">
        <w:rPr>
          <w:rFonts w:asciiTheme="minorHAnsi" w:hAnsiTheme="minorHAnsi" w:cstheme="minorHAnsi"/>
          <w:b w:val="0"/>
          <w:sz w:val="22"/>
          <w:szCs w:val="22"/>
          <w:lang w:val="fr-FR"/>
        </w:rPr>
        <w:t>très</w:t>
      </w:r>
      <w:proofErr w:type="gramEnd"/>
      <w:r w:rsidRPr="009865D6">
        <w:rPr>
          <w:rFonts w:asciiTheme="minorHAnsi" w:hAnsiTheme="minorHAnsi" w:cstheme="minorHAnsi"/>
          <w:b w:val="0"/>
          <w:sz w:val="22"/>
          <w:szCs w:val="22"/>
          <w:lang w:val="fr-FR"/>
        </w:rPr>
        <w:t xml:space="preserve"> bonnes</w:t>
      </w:r>
    </w:p>
    <w:p w:rsidR="009865D6" w:rsidRPr="009865D6" w:rsidRDefault="009865D6" w:rsidP="009865D6">
      <w:pPr>
        <w:pStyle w:val="Ttulo3"/>
        <w:numPr>
          <w:ilvl w:val="0"/>
          <w:numId w:val="2"/>
        </w:numPr>
        <w:spacing w:before="60" w:beforeAutospacing="0" w:after="0" w:afterAutospacing="0" w:line="336" w:lineRule="atLeast"/>
        <w:rPr>
          <w:rFonts w:asciiTheme="minorHAnsi" w:hAnsiTheme="minorHAnsi" w:cstheme="minorHAnsi"/>
          <w:b w:val="0"/>
          <w:sz w:val="22"/>
          <w:szCs w:val="22"/>
          <w:lang w:val="fr-FR"/>
        </w:rPr>
      </w:pPr>
      <w:proofErr w:type="gramStart"/>
      <w:r w:rsidRPr="009865D6">
        <w:rPr>
          <w:rFonts w:asciiTheme="minorHAnsi" w:hAnsiTheme="minorHAnsi" w:cstheme="minorHAnsi"/>
          <w:b w:val="0"/>
          <w:sz w:val="22"/>
          <w:szCs w:val="22"/>
          <w:lang w:val="fr-FR"/>
        </w:rPr>
        <w:t>bonnes</w:t>
      </w:r>
      <w:proofErr w:type="gramEnd"/>
    </w:p>
    <w:p w:rsidR="009865D6" w:rsidRPr="009865D6" w:rsidRDefault="009865D6" w:rsidP="009865D6">
      <w:pPr>
        <w:pStyle w:val="Ttulo3"/>
        <w:numPr>
          <w:ilvl w:val="0"/>
          <w:numId w:val="2"/>
        </w:numPr>
        <w:spacing w:before="60" w:beforeAutospacing="0" w:after="0" w:afterAutospacing="0" w:line="336" w:lineRule="atLeast"/>
        <w:rPr>
          <w:rFonts w:asciiTheme="minorHAnsi" w:hAnsiTheme="minorHAnsi" w:cstheme="minorHAnsi"/>
          <w:b w:val="0"/>
          <w:sz w:val="22"/>
          <w:szCs w:val="22"/>
          <w:lang w:val="fr-FR"/>
        </w:rPr>
      </w:pPr>
      <w:proofErr w:type="gramStart"/>
      <w:r w:rsidRPr="009865D6">
        <w:rPr>
          <w:rFonts w:asciiTheme="minorHAnsi" w:hAnsiTheme="minorHAnsi" w:cstheme="minorHAnsi"/>
          <w:b w:val="0"/>
          <w:sz w:val="22"/>
          <w:szCs w:val="22"/>
          <w:lang w:val="fr-FR"/>
        </w:rPr>
        <w:t>mauvaises</w:t>
      </w:r>
      <w:proofErr w:type="gramEnd"/>
    </w:p>
    <w:p w:rsidR="009865D6" w:rsidRPr="009865D6" w:rsidRDefault="009865D6" w:rsidP="009865D6">
      <w:pPr>
        <w:pStyle w:val="Ttulo3"/>
        <w:numPr>
          <w:ilvl w:val="0"/>
          <w:numId w:val="2"/>
        </w:numPr>
        <w:spacing w:before="60" w:beforeAutospacing="0" w:after="0" w:afterAutospacing="0" w:line="336" w:lineRule="atLeast"/>
        <w:rPr>
          <w:rFonts w:asciiTheme="minorHAnsi" w:hAnsiTheme="minorHAnsi" w:cstheme="minorHAnsi"/>
          <w:b w:val="0"/>
          <w:sz w:val="22"/>
          <w:szCs w:val="22"/>
          <w:lang w:val="fr-FR"/>
        </w:rPr>
      </w:pPr>
      <w:proofErr w:type="gramStart"/>
      <w:r w:rsidRPr="009865D6">
        <w:rPr>
          <w:rFonts w:asciiTheme="minorHAnsi" w:hAnsiTheme="minorHAnsi" w:cstheme="minorHAnsi"/>
          <w:b w:val="0"/>
          <w:sz w:val="22"/>
          <w:szCs w:val="22"/>
          <w:lang w:val="fr-FR"/>
        </w:rPr>
        <w:t>très</w:t>
      </w:r>
      <w:proofErr w:type="gramEnd"/>
      <w:r w:rsidRPr="009865D6">
        <w:rPr>
          <w:rFonts w:asciiTheme="minorHAnsi" w:hAnsiTheme="minorHAnsi" w:cstheme="minorHAnsi"/>
          <w:b w:val="0"/>
          <w:sz w:val="22"/>
          <w:szCs w:val="22"/>
          <w:lang w:val="fr-FR"/>
        </w:rPr>
        <w:t xml:space="preserve"> mauvaises</w:t>
      </w:r>
    </w:p>
    <w:p w:rsidR="009865D6" w:rsidRPr="009865D6" w:rsidRDefault="009865D6"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sidRPr="009865D6">
        <w:rPr>
          <w:rFonts w:asciiTheme="minorHAnsi" w:hAnsiTheme="minorHAnsi" w:cstheme="minorHAnsi"/>
          <w:b w:val="0"/>
          <w:sz w:val="22"/>
          <w:szCs w:val="22"/>
          <w:lang w:val="fr-FR"/>
        </w:rPr>
        <w:t>Choisissez la</w:t>
      </w:r>
      <w:r w:rsidR="00F03942">
        <w:rPr>
          <w:rFonts w:asciiTheme="minorHAnsi" w:hAnsiTheme="minorHAnsi" w:cstheme="minorHAnsi"/>
          <w:b w:val="0"/>
          <w:sz w:val="22"/>
          <w:szCs w:val="22"/>
          <w:lang w:val="fr-FR"/>
        </w:rPr>
        <w:t>/les</w:t>
      </w:r>
      <w:r w:rsidRPr="009865D6">
        <w:rPr>
          <w:rFonts w:asciiTheme="minorHAnsi" w:hAnsiTheme="minorHAnsi" w:cstheme="minorHAnsi"/>
          <w:b w:val="0"/>
          <w:sz w:val="22"/>
          <w:szCs w:val="22"/>
          <w:lang w:val="fr-FR"/>
        </w:rPr>
        <w:t xml:space="preserve"> bonne</w:t>
      </w:r>
      <w:r w:rsidR="00F03942">
        <w:rPr>
          <w:rFonts w:asciiTheme="minorHAnsi" w:hAnsiTheme="minorHAnsi" w:cstheme="minorHAnsi"/>
          <w:b w:val="0"/>
          <w:sz w:val="22"/>
          <w:szCs w:val="22"/>
          <w:lang w:val="fr-FR"/>
        </w:rPr>
        <w:t>(s)</w:t>
      </w:r>
      <w:r w:rsidRPr="009865D6">
        <w:rPr>
          <w:rFonts w:asciiTheme="minorHAnsi" w:hAnsiTheme="minorHAnsi" w:cstheme="minorHAnsi"/>
          <w:b w:val="0"/>
          <w:sz w:val="22"/>
          <w:szCs w:val="22"/>
          <w:lang w:val="fr-FR"/>
        </w:rPr>
        <w:t xml:space="preserve"> réponse</w:t>
      </w:r>
      <w:r w:rsidR="00F03942">
        <w:rPr>
          <w:rFonts w:asciiTheme="minorHAnsi" w:hAnsiTheme="minorHAnsi" w:cstheme="minorHAnsi"/>
          <w:b w:val="0"/>
          <w:sz w:val="22"/>
          <w:szCs w:val="22"/>
          <w:lang w:val="fr-FR"/>
        </w:rPr>
        <w:t>(s)</w:t>
      </w:r>
      <w:r w:rsidRPr="009865D6">
        <w:rPr>
          <w:rFonts w:asciiTheme="minorHAnsi" w:hAnsiTheme="minorHAnsi" w:cstheme="minorHAnsi"/>
          <w:b w:val="0"/>
          <w:sz w:val="22"/>
          <w:szCs w:val="22"/>
          <w:lang w:val="fr-FR"/>
        </w:rPr>
        <w:t> :</w:t>
      </w:r>
    </w:p>
    <w:p w:rsidR="009865D6" w:rsidRPr="009865D6" w:rsidRDefault="009865D6" w:rsidP="009865D6">
      <w:pPr>
        <w:pStyle w:val="Ttulo3"/>
        <w:numPr>
          <w:ilvl w:val="0"/>
          <w:numId w:val="3"/>
        </w:numPr>
        <w:spacing w:before="60" w:beforeAutospacing="0" w:after="0" w:afterAutospacing="0" w:line="336" w:lineRule="atLeast"/>
        <w:rPr>
          <w:rFonts w:asciiTheme="minorHAnsi" w:hAnsiTheme="minorHAnsi" w:cstheme="minorHAnsi"/>
          <w:b w:val="0"/>
          <w:sz w:val="22"/>
          <w:szCs w:val="22"/>
          <w:lang w:val="fr-FR"/>
        </w:rPr>
      </w:pPr>
      <w:r w:rsidRPr="009865D6">
        <w:rPr>
          <w:rFonts w:asciiTheme="minorHAnsi" w:hAnsiTheme="minorHAnsi" w:cstheme="minorHAnsi"/>
          <w:b w:val="0"/>
          <w:sz w:val="22"/>
          <w:szCs w:val="22"/>
          <w:lang w:val="fr-FR"/>
        </w:rPr>
        <w:t>Il y a des films français et étrangers</w:t>
      </w:r>
    </w:p>
    <w:p w:rsidR="009865D6" w:rsidRDefault="00F03942" w:rsidP="009865D6">
      <w:pPr>
        <w:pStyle w:val="Ttulo3"/>
        <w:numPr>
          <w:ilvl w:val="0"/>
          <w:numId w:val="3"/>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T</w:t>
      </w:r>
      <w:r w:rsidR="009865D6" w:rsidRPr="009865D6">
        <w:rPr>
          <w:rFonts w:asciiTheme="minorHAnsi" w:hAnsiTheme="minorHAnsi" w:cstheme="minorHAnsi"/>
          <w:b w:val="0"/>
          <w:sz w:val="22"/>
          <w:szCs w:val="22"/>
          <w:lang w:val="fr-FR"/>
        </w:rPr>
        <w:t>ous les films sont de la même nationalité</w:t>
      </w:r>
    </w:p>
    <w:p w:rsidR="00F03942" w:rsidRDefault="00F03942" w:rsidP="009865D6">
      <w:pPr>
        <w:pStyle w:val="Ttulo3"/>
        <w:numPr>
          <w:ilvl w:val="0"/>
          <w:numId w:val="3"/>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Il y a plusieurs films français</w:t>
      </w:r>
    </w:p>
    <w:p w:rsidR="00F03942" w:rsidRPr="009865D6" w:rsidRDefault="00F03942" w:rsidP="009865D6">
      <w:pPr>
        <w:pStyle w:val="Ttulo3"/>
        <w:numPr>
          <w:ilvl w:val="0"/>
          <w:numId w:val="3"/>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Il y a plusieurs films américains</w:t>
      </w:r>
    </w:p>
    <w:p w:rsidR="009865D6" w:rsidRPr="009865D6" w:rsidRDefault="009865D6"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sidRPr="009865D6">
        <w:rPr>
          <w:rFonts w:asciiTheme="minorHAnsi" w:hAnsiTheme="minorHAnsi" w:cstheme="minorHAnsi"/>
          <w:b w:val="0"/>
          <w:sz w:val="22"/>
          <w:szCs w:val="22"/>
          <w:lang w:val="fr-FR"/>
        </w:rPr>
        <w:t>Quel film n’est pas encore sorti ?</w:t>
      </w:r>
    </w:p>
    <w:p w:rsidR="009865D6" w:rsidRDefault="009865D6"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Quel est le film le plus ancien ?</w:t>
      </w:r>
    </w:p>
    <w:p w:rsidR="00F03942" w:rsidRDefault="00F03942"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Quel film a pour sujet la biographie d’une personne ?</w:t>
      </w:r>
    </w:p>
    <w:p w:rsidR="00F03942" w:rsidRDefault="00F03942"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Quel film dure moins de deux heures ?</w:t>
      </w:r>
    </w:p>
    <w:p w:rsidR="00F03942" w:rsidRDefault="00F03942"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Vous aimez les films d’épouvante, quel film vous choisissez ?</w:t>
      </w:r>
    </w:p>
    <w:p w:rsidR="003E1C79" w:rsidRDefault="003E1C79"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Quels films nous montrent les années 40 ?</w:t>
      </w:r>
    </w:p>
    <w:p w:rsidR="003E1C79" w:rsidRDefault="003E1C79" w:rsidP="009865D6">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Dans quel film il y a des chansons ?</w:t>
      </w:r>
    </w:p>
    <w:p w:rsidR="00F03942" w:rsidRDefault="00F03942" w:rsidP="00F03942">
      <w:pPr>
        <w:pStyle w:val="Ttulo3"/>
        <w:spacing w:before="60" w:beforeAutospacing="0" w:after="0" w:afterAutospacing="0" w:line="336" w:lineRule="atLeast"/>
        <w:ind w:left="720"/>
        <w:rPr>
          <w:rFonts w:asciiTheme="minorHAnsi" w:hAnsiTheme="minorHAnsi" w:cstheme="minorHAnsi"/>
          <w:b w:val="0"/>
          <w:sz w:val="22"/>
          <w:szCs w:val="22"/>
          <w:lang w:val="fr-FR"/>
        </w:rPr>
      </w:pPr>
      <w:r>
        <w:rPr>
          <w:rFonts w:asciiTheme="minorHAnsi" w:hAnsiTheme="minorHAnsi" w:cstheme="minorHAnsi"/>
          <w:b w:val="0"/>
          <w:sz w:val="22"/>
          <w:szCs w:val="22"/>
          <w:lang w:val="fr-FR"/>
        </w:rPr>
        <w:t>____________________________________________</w:t>
      </w: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3E1C79" w:rsidRDefault="003E1C79" w:rsidP="00F03942">
      <w:pPr>
        <w:pStyle w:val="Ttulo3"/>
        <w:spacing w:before="60" w:beforeAutospacing="0" w:after="0" w:afterAutospacing="0" w:line="336" w:lineRule="atLeast"/>
        <w:rPr>
          <w:rFonts w:asciiTheme="minorHAnsi" w:hAnsiTheme="minorHAnsi" w:cstheme="minorHAnsi"/>
          <w:b w:val="0"/>
          <w:sz w:val="22"/>
          <w:szCs w:val="22"/>
          <w:lang w:val="fr-FR"/>
        </w:rPr>
      </w:pPr>
    </w:p>
    <w:p w:rsidR="00F03942" w:rsidRDefault="00F03942" w:rsidP="00F03942">
      <w:pPr>
        <w:pStyle w:val="Ttulo3"/>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lastRenderedPageBreak/>
        <w:t>RÉPONSES</w:t>
      </w:r>
    </w:p>
    <w:p w:rsidR="00F03942" w:rsidRDefault="00F03942" w:rsidP="00F03942">
      <w:pPr>
        <w:pStyle w:val="Ttulo3"/>
        <w:numPr>
          <w:ilvl w:val="0"/>
          <w:numId w:val="4"/>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A</w:t>
      </w:r>
    </w:p>
    <w:p w:rsidR="00F03942" w:rsidRDefault="00F03942"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 xml:space="preserve">2 </w:t>
      </w:r>
      <w:r>
        <w:rPr>
          <w:rFonts w:asciiTheme="minorHAnsi" w:hAnsiTheme="minorHAnsi" w:cstheme="minorHAnsi"/>
          <w:b w:val="0"/>
          <w:sz w:val="22"/>
          <w:szCs w:val="22"/>
          <w:lang w:val="fr-FR"/>
        </w:rPr>
        <w:tab/>
        <w:t>A – D</w:t>
      </w:r>
    </w:p>
    <w:p w:rsidR="00F03942" w:rsidRDefault="00F03942"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 xml:space="preserve">3- </w:t>
      </w:r>
      <w:r>
        <w:rPr>
          <w:rFonts w:asciiTheme="minorHAnsi" w:hAnsiTheme="minorHAnsi" w:cstheme="minorHAnsi"/>
          <w:b w:val="0"/>
          <w:sz w:val="22"/>
          <w:szCs w:val="22"/>
          <w:lang w:val="fr-FR"/>
        </w:rPr>
        <w:tab/>
        <w:t>Miracle à Santa Anna</w:t>
      </w:r>
    </w:p>
    <w:p w:rsidR="00F03942" w:rsidRDefault="00F03942"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4</w:t>
      </w:r>
      <w:r>
        <w:rPr>
          <w:rFonts w:asciiTheme="minorHAnsi" w:hAnsiTheme="minorHAnsi" w:cstheme="minorHAnsi"/>
          <w:b w:val="0"/>
          <w:sz w:val="22"/>
          <w:szCs w:val="22"/>
          <w:lang w:val="fr-FR"/>
        </w:rPr>
        <w:tab/>
        <w:t>La Môme</w:t>
      </w:r>
    </w:p>
    <w:p w:rsidR="00241198" w:rsidRDefault="00F03942"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5</w:t>
      </w:r>
      <w:r>
        <w:rPr>
          <w:rFonts w:asciiTheme="minorHAnsi" w:hAnsiTheme="minorHAnsi" w:cstheme="minorHAnsi"/>
          <w:b w:val="0"/>
          <w:sz w:val="22"/>
          <w:szCs w:val="22"/>
          <w:lang w:val="fr-FR"/>
        </w:rPr>
        <w:tab/>
      </w:r>
      <w:r w:rsidR="00241198">
        <w:rPr>
          <w:rFonts w:asciiTheme="minorHAnsi" w:hAnsiTheme="minorHAnsi" w:cstheme="minorHAnsi"/>
          <w:b w:val="0"/>
          <w:sz w:val="22"/>
          <w:szCs w:val="22"/>
          <w:lang w:val="fr-FR"/>
        </w:rPr>
        <w:t>La Môme</w:t>
      </w:r>
    </w:p>
    <w:p w:rsidR="00241198" w:rsidRDefault="00241198"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6</w:t>
      </w:r>
      <w:r>
        <w:rPr>
          <w:rFonts w:asciiTheme="minorHAnsi" w:hAnsiTheme="minorHAnsi" w:cstheme="minorHAnsi"/>
          <w:b w:val="0"/>
          <w:sz w:val="22"/>
          <w:szCs w:val="22"/>
          <w:lang w:val="fr-FR"/>
        </w:rPr>
        <w:tab/>
        <w:t>L’œil du mal</w:t>
      </w:r>
    </w:p>
    <w:p w:rsidR="00F03942" w:rsidRDefault="00241198"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7</w:t>
      </w:r>
      <w:r>
        <w:rPr>
          <w:rFonts w:asciiTheme="minorHAnsi" w:hAnsiTheme="minorHAnsi" w:cstheme="minorHAnsi"/>
          <w:b w:val="0"/>
          <w:sz w:val="22"/>
          <w:szCs w:val="22"/>
          <w:lang w:val="fr-FR"/>
        </w:rPr>
        <w:tab/>
        <w:t>l’œil du mal</w:t>
      </w:r>
      <w:r w:rsidR="00F03942">
        <w:rPr>
          <w:rFonts w:asciiTheme="minorHAnsi" w:hAnsiTheme="minorHAnsi" w:cstheme="minorHAnsi"/>
          <w:b w:val="0"/>
          <w:sz w:val="22"/>
          <w:szCs w:val="22"/>
          <w:lang w:val="fr-FR"/>
        </w:rPr>
        <w:t xml:space="preserve">  </w:t>
      </w:r>
    </w:p>
    <w:p w:rsidR="003E1C79" w:rsidRDefault="003E1C79" w:rsidP="00F03942">
      <w:pPr>
        <w:pStyle w:val="Ttulo3"/>
        <w:spacing w:before="60" w:beforeAutospacing="0" w:after="0" w:afterAutospacing="0" w:line="336" w:lineRule="atLeast"/>
        <w:ind w:firstLine="360"/>
        <w:rPr>
          <w:rFonts w:asciiTheme="minorHAnsi" w:hAnsiTheme="minorHAnsi" w:cstheme="minorHAnsi"/>
          <w:b w:val="0"/>
          <w:sz w:val="22"/>
          <w:szCs w:val="22"/>
          <w:lang w:val="fr-FR"/>
        </w:rPr>
      </w:pPr>
      <w:r>
        <w:rPr>
          <w:rFonts w:asciiTheme="minorHAnsi" w:hAnsiTheme="minorHAnsi" w:cstheme="minorHAnsi"/>
          <w:b w:val="0"/>
          <w:sz w:val="22"/>
          <w:szCs w:val="22"/>
          <w:lang w:val="fr-FR"/>
        </w:rPr>
        <w:t xml:space="preserve">8- </w:t>
      </w:r>
      <w:r>
        <w:rPr>
          <w:rFonts w:asciiTheme="minorHAnsi" w:hAnsiTheme="minorHAnsi" w:cstheme="minorHAnsi"/>
          <w:b w:val="0"/>
          <w:sz w:val="22"/>
          <w:szCs w:val="22"/>
          <w:lang w:val="fr-FR"/>
        </w:rPr>
        <w:tab/>
        <w:t>Miracle à Santa Anna, La Môme</w:t>
      </w:r>
    </w:p>
    <w:p w:rsidR="003E1C79" w:rsidRDefault="003E1C79" w:rsidP="003E1C79">
      <w:pPr>
        <w:pStyle w:val="Ttulo3"/>
        <w:numPr>
          <w:ilvl w:val="0"/>
          <w:numId w:val="1"/>
        </w:numPr>
        <w:spacing w:before="60" w:beforeAutospacing="0" w:after="0" w:afterAutospacing="0" w:line="336" w:lineRule="atLeast"/>
        <w:rPr>
          <w:rFonts w:asciiTheme="minorHAnsi" w:hAnsiTheme="minorHAnsi" w:cstheme="minorHAnsi"/>
          <w:b w:val="0"/>
          <w:sz w:val="22"/>
          <w:szCs w:val="22"/>
          <w:lang w:val="fr-FR"/>
        </w:rPr>
      </w:pPr>
      <w:r>
        <w:rPr>
          <w:rFonts w:asciiTheme="minorHAnsi" w:hAnsiTheme="minorHAnsi" w:cstheme="minorHAnsi"/>
          <w:b w:val="0"/>
          <w:sz w:val="22"/>
          <w:szCs w:val="22"/>
          <w:lang w:val="fr-FR"/>
        </w:rPr>
        <w:t>La Môme</w:t>
      </w:r>
    </w:p>
    <w:p w:rsidR="003E1C79" w:rsidRPr="009865D6" w:rsidRDefault="003E1C79" w:rsidP="003E1C79">
      <w:pPr>
        <w:pStyle w:val="Ttulo3"/>
        <w:spacing w:before="60" w:beforeAutospacing="0" w:after="0" w:afterAutospacing="0" w:line="336" w:lineRule="atLeast"/>
        <w:ind w:left="720"/>
        <w:rPr>
          <w:rFonts w:asciiTheme="minorHAnsi" w:hAnsiTheme="minorHAnsi" w:cstheme="minorHAnsi"/>
          <w:b w:val="0"/>
          <w:sz w:val="22"/>
          <w:szCs w:val="22"/>
          <w:lang w:val="fr-FR"/>
        </w:rPr>
      </w:pPr>
    </w:p>
    <w:p w:rsidR="00BE095A" w:rsidRPr="00BE095A" w:rsidRDefault="00BE095A" w:rsidP="009865D6">
      <w:pPr>
        <w:pStyle w:val="Ttulo3"/>
        <w:spacing w:before="60" w:beforeAutospacing="0" w:after="0" w:afterAutospacing="0" w:line="336" w:lineRule="atLeast"/>
        <w:rPr>
          <w:ins w:id="2" w:author="Unknown"/>
          <w:rFonts w:asciiTheme="minorHAnsi" w:hAnsiTheme="minorHAnsi" w:cstheme="minorHAnsi"/>
          <w:b w:val="0"/>
          <w:bCs w:val="0"/>
          <w:sz w:val="22"/>
          <w:szCs w:val="22"/>
          <w:lang w:val="fr-FR"/>
        </w:rPr>
      </w:pPr>
      <w:r w:rsidRPr="00BE095A">
        <w:rPr>
          <w:rFonts w:ascii="Georgia" w:hAnsi="Georgia"/>
          <w:sz w:val="24"/>
          <w:szCs w:val="24"/>
          <w:lang w:val="fr-FR"/>
        </w:rPr>
        <w:br/>
      </w:r>
      <w:r w:rsidRPr="00BE095A">
        <w:rPr>
          <w:rFonts w:ascii="Georgia" w:hAnsi="Georgia"/>
          <w:sz w:val="24"/>
          <w:szCs w:val="24"/>
          <w:lang w:val="fr-FR"/>
        </w:rPr>
        <w:br/>
      </w:r>
    </w:p>
    <w:p w:rsidR="00BE095A" w:rsidRPr="009865D6" w:rsidRDefault="00BE095A" w:rsidP="009865D6">
      <w:pPr>
        <w:ind w:left="0" w:firstLine="0"/>
        <w:rPr>
          <w:rFonts w:cstheme="minorHAnsi"/>
        </w:rPr>
      </w:pPr>
    </w:p>
    <w:sectPr w:rsidR="00BE095A" w:rsidRPr="009865D6"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F1D05"/>
    <w:multiLevelType w:val="hybridMultilevel"/>
    <w:tmpl w:val="929C07C6"/>
    <w:lvl w:ilvl="0" w:tplc="513E203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5C087959"/>
    <w:multiLevelType w:val="hybridMultilevel"/>
    <w:tmpl w:val="E83C02EC"/>
    <w:lvl w:ilvl="0" w:tplc="CCB0012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5CF1490A"/>
    <w:multiLevelType w:val="hybridMultilevel"/>
    <w:tmpl w:val="47C485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E91782C"/>
    <w:multiLevelType w:val="hybridMultilevel"/>
    <w:tmpl w:val="8A0C5D60"/>
    <w:lvl w:ilvl="0" w:tplc="CC86E6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095A"/>
    <w:rsid w:val="00052B63"/>
    <w:rsid w:val="000F4FDB"/>
    <w:rsid w:val="0012181E"/>
    <w:rsid w:val="00241198"/>
    <w:rsid w:val="003E1C79"/>
    <w:rsid w:val="00400015"/>
    <w:rsid w:val="004F2C1C"/>
    <w:rsid w:val="008D0F42"/>
    <w:rsid w:val="009865D6"/>
    <w:rsid w:val="009B6493"/>
    <w:rsid w:val="00A70640"/>
    <w:rsid w:val="00B15370"/>
    <w:rsid w:val="00BE095A"/>
    <w:rsid w:val="00BE51B5"/>
    <w:rsid w:val="00E729BA"/>
    <w:rsid w:val="00EC2A28"/>
    <w:rsid w:val="00F03942"/>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BE095A"/>
    <w:pPr>
      <w:spacing w:before="360" w:beforeAutospacing="0" w:after="180" w:afterAutospacing="0" w:line="336" w:lineRule="atLeast"/>
      <w:ind w:left="0" w:firstLine="0"/>
      <w:outlineLvl w:val="1"/>
    </w:pPr>
    <w:rPr>
      <w:rFonts w:ascii="Trebuchet MS" w:eastAsia="Times New Roman" w:hAnsi="Trebuchet MS" w:cs="Times New Roman"/>
      <w:b/>
      <w:bCs/>
      <w:caps/>
      <w:color w:val="999999"/>
      <w:spacing w:val="48"/>
      <w:sz w:val="19"/>
      <w:szCs w:val="19"/>
      <w:lang w:val="es-ES" w:eastAsia="es-ES"/>
    </w:rPr>
  </w:style>
  <w:style w:type="paragraph" w:styleId="Ttulo3">
    <w:name w:val="heading 3"/>
    <w:basedOn w:val="Normal"/>
    <w:link w:val="Ttulo3Car"/>
    <w:uiPriority w:val="9"/>
    <w:qFormat/>
    <w:rsid w:val="00BE095A"/>
    <w:pPr>
      <w:ind w:left="0" w:firstLine="0"/>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E095A"/>
    <w:rPr>
      <w:rFonts w:ascii="Trebuchet MS" w:eastAsia="Times New Roman" w:hAnsi="Trebuchet MS" w:cs="Times New Roman"/>
      <w:b/>
      <w:bCs/>
      <w:caps/>
      <w:color w:val="999999"/>
      <w:spacing w:val="48"/>
      <w:sz w:val="19"/>
      <w:szCs w:val="19"/>
      <w:lang w:eastAsia="es-ES"/>
    </w:rPr>
  </w:style>
  <w:style w:type="character" w:customStyle="1" w:styleId="Ttulo3Car">
    <w:name w:val="Título 3 Car"/>
    <w:basedOn w:val="Fuentedeprrafopredeter"/>
    <w:link w:val="Ttulo3"/>
    <w:uiPriority w:val="9"/>
    <w:rsid w:val="00BE095A"/>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BE095A"/>
    <w:rPr>
      <w:strike w:val="0"/>
      <w:dstrike w:val="0"/>
      <w:color w:val="5588AA"/>
      <w:u w:val="none"/>
      <w:effect w:val="none"/>
    </w:rPr>
  </w:style>
  <w:style w:type="character" w:styleId="nfasis">
    <w:name w:val="Emphasis"/>
    <w:basedOn w:val="Fuentedeprrafopredeter"/>
    <w:uiPriority w:val="20"/>
    <w:qFormat/>
    <w:rsid w:val="00BE095A"/>
    <w:rPr>
      <w:i/>
      <w:iCs/>
    </w:rPr>
  </w:style>
  <w:style w:type="paragraph" w:customStyle="1" w:styleId="post-footer">
    <w:name w:val="post-footer"/>
    <w:basedOn w:val="Normal"/>
    <w:rsid w:val="00BE095A"/>
    <w:pPr>
      <w:spacing w:before="0" w:beforeAutospacing="0" w:after="0" w:afterAutospacing="0"/>
      <w:ind w:left="0" w:firstLine="0"/>
    </w:pPr>
    <w:rPr>
      <w:rFonts w:ascii="Times New Roman" w:eastAsia="Times New Roman" w:hAnsi="Times New Roman" w:cs="Times New Roman"/>
      <w:color w:val="CCCCCC"/>
      <w:sz w:val="24"/>
      <w:szCs w:val="24"/>
      <w:lang w:val="es-ES" w:eastAsia="es-ES"/>
    </w:rPr>
  </w:style>
  <w:style w:type="paragraph" w:customStyle="1" w:styleId="blogger-labels">
    <w:name w:val="blogger-labels"/>
    <w:basedOn w:val="Normal"/>
    <w:rsid w:val="00BE095A"/>
    <w:pPr>
      <w:ind w:left="0" w:firstLine="0"/>
    </w:pPr>
    <w:rPr>
      <w:rFonts w:ascii="Times New Roman" w:eastAsia="Times New Roman" w:hAnsi="Times New Roman" w:cs="Times New Roman"/>
      <w:sz w:val="24"/>
      <w:szCs w:val="24"/>
      <w:lang w:val="es-ES" w:eastAsia="es-ES"/>
    </w:rPr>
  </w:style>
  <w:style w:type="character" w:customStyle="1" w:styleId="item-action">
    <w:name w:val="item-action"/>
    <w:basedOn w:val="Fuentedeprrafopredeter"/>
    <w:rsid w:val="00BE095A"/>
  </w:style>
  <w:style w:type="character" w:customStyle="1" w:styleId="item-control1">
    <w:name w:val="item-control1"/>
    <w:basedOn w:val="Fuentedeprrafopredeter"/>
    <w:rsid w:val="00BE095A"/>
    <w:rPr>
      <w:vanish/>
      <w:webHidden w:val="0"/>
      <w:specVanish w:val="0"/>
    </w:rPr>
  </w:style>
  <w:style w:type="paragraph" w:styleId="Textodeglobo">
    <w:name w:val="Balloon Text"/>
    <w:basedOn w:val="Normal"/>
    <w:link w:val="TextodegloboCar"/>
    <w:uiPriority w:val="99"/>
    <w:semiHidden/>
    <w:unhideWhenUsed/>
    <w:rsid w:val="00BE095A"/>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95A"/>
    <w:rPr>
      <w:rFonts w:ascii="Tahoma" w:hAnsi="Tahoma" w:cs="Tahoma"/>
      <w:sz w:val="16"/>
      <w:szCs w:val="16"/>
      <w:lang w:val="fr-FR"/>
    </w:rPr>
  </w:style>
  <w:style w:type="character" w:customStyle="1" w:styleId="item-control2">
    <w:name w:val="item-control2"/>
    <w:basedOn w:val="Fuentedeprrafopredeter"/>
    <w:rsid w:val="00BE095A"/>
    <w:rPr>
      <w:vanish/>
      <w:webHidden w:val="0"/>
      <w:specVanish w:val="0"/>
    </w:rPr>
  </w:style>
  <w:style w:type="paragraph" w:styleId="z-Principiodelformulario">
    <w:name w:val="HTML Top of Form"/>
    <w:basedOn w:val="Normal"/>
    <w:next w:val="Normal"/>
    <w:link w:val="z-PrincipiodelformularioCar"/>
    <w:hidden/>
    <w:uiPriority w:val="99"/>
    <w:semiHidden/>
    <w:unhideWhenUsed/>
    <w:rsid w:val="00BE095A"/>
    <w:pPr>
      <w:pBdr>
        <w:bottom w:val="single" w:sz="6" w:space="1" w:color="auto"/>
      </w:pBdr>
      <w:spacing w:before="0" w:beforeAutospacing="0" w:after="0" w:afterAutospacing="0"/>
      <w:ind w:left="0" w:firstLine="0"/>
      <w:jc w:val="center"/>
    </w:pPr>
    <w:rPr>
      <w:rFonts w:ascii="Arial" w:eastAsia="Times New Roman" w:hAnsi="Arial" w:cs="Arial"/>
      <w:vanish/>
      <w:sz w:val="16"/>
      <w:szCs w:val="16"/>
      <w:lang w:val="es-ES" w:eastAsia="es-ES"/>
    </w:rPr>
  </w:style>
  <w:style w:type="character" w:customStyle="1" w:styleId="z-PrincipiodelformularioCar">
    <w:name w:val="z-Principio del formulario Car"/>
    <w:basedOn w:val="Fuentedeprrafopredeter"/>
    <w:link w:val="z-Principiodelformulario"/>
    <w:uiPriority w:val="99"/>
    <w:semiHidden/>
    <w:rsid w:val="00BE095A"/>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BE095A"/>
    <w:pPr>
      <w:pBdr>
        <w:top w:val="single" w:sz="6" w:space="1" w:color="auto"/>
      </w:pBdr>
      <w:spacing w:before="0" w:beforeAutospacing="0" w:after="0" w:afterAutospacing="0"/>
      <w:ind w:left="0" w:firstLine="0"/>
      <w:jc w:val="center"/>
    </w:pPr>
    <w:rPr>
      <w:rFonts w:ascii="Arial" w:eastAsia="Times New Roman"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BE095A"/>
    <w:rPr>
      <w:rFonts w:ascii="Arial" w:eastAsia="Times New Roman" w:hAnsi="Arial" w:cs="Arial"/>
      <w:vanish/>
      <w:sz w:val="16"/>
      <w:szCs w:val="16"/>
      <w:lang w:eastAsia="es-ES"/>
    </w:rPr>
  </w:style>
  <w:style w:type="character" w:styleId="Textoennegrita">
    <w:name w:val="Strong"/>
    <w:basedOn w:val="Fuentedeprrafopredeter"/>
    <w:uiPriority w:val="22"/>
    <w:qFormat/>
    <w:rsid w:val="009865D6"/>
    <w:rPr>
      <w:b/>
      <w:bCs/>
    </w:rPr>
  </w:style>
</w:styles>
</file>

<file path=word/webSettings.xml><?xml version="1.0" encoding="utf-8"?>
<w:webSettings xmlns:r="http://schemas.openxmlformats.org/officeDocument/2006/relationships" xmlns:w="http://schemas.openxmlformats.org/wordprocessingml/2006/main">
  <w:divs>
    <w:div w:id="639965497">
      <w:bodyDiv w:val="1"/>
      <w:marLeft w:val="0"/>
      <w:marRight w:val="0"/>
      <w:marTop w:val="0"/>
      <w:marBottom w:val="0"/>
      <w:divBdr>
        <w:top w:val="none" w:sz="0" w:space="0" w:color="auto"/>
        <w:left w:val="none" w:sz="0" w:space="0" w:color="auto"/>
        <w:bottom w:val="none" w:sz="0" w:space="0" w:color="auto"/>
        <w:right w:val="none" w:sz="0" w:space="0" w:color="auto"/>
      </w:divBdr>
      <w:divsChild>
        <w:div w:id="595671458">
          <w:marLeft w:val="0"/>
          <w:marRight w:val="0"/>
          <w:marTop w:val="0"/>
          <w:marBottom w:val="0"/>
          <w:divBdr>
            <w:top w:val="none" w:sz="0" w:space="0" w:color="auto"/>
            <w:left w:val="none" w:sz="0" w:space="0" w:color="auto"/>
            <w:bottom w:val="none" w:sz="0" w:space="0" w:color="auto"/>
            <w:right w:val="none" w:sz="0" w:space="0" w:color="auto"/>
          </w:divBdr>
          <w:divsChild>
            <w:div w:id="213398345">
              <w:marLeft w:val="0"/>
              <w:marRight w:val="0"/>
              <w:marTop w:val="0"/>
              <w:marBottom w:val="0"/>
              <w:divBdr>
                <w:top w:val="none" w:sz="0" w:space="0" w:color="auto"/>
                <w:left w:val="none" w:sz="0" w:space="0" w:color="auto"/>
                <w:bottom w:val="none" w:sz="0" w:space="0" w:color="auto"/>
                <w:right w:val="none" w:sz="0" w:space="0" w:color="auto"/>
              </w:divBdr>
              <w:divsChild>
                <w:div w:id="868832042">
                  <w:marLeft w:val="0"/>
                  <w:marRight w:val="0"/>
                  <w:marTop w:val="0"/>
                  <w:marBottom w:val="180"/>
                  <w:divBdr>
                    <w:top w:val="none" w:sz="0" w:space="0" w:color="auto"/>
                    <w:left w:val="none" w:sz="0" w:space="0" w:color="auto"/>
                    <w:bottom w:val="none" w:sz="0" w:space="0" w:color="auto"/>
                    <w:right w:val="none" w:sz="0" w:space="0" w:color="auto"/>
                  </w:divBdr>
                  <w:divsChild>
                    <w:div w:id="171908307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601136352">
              <w:marLeft w:val="0"/>
              <w:marRight w:val="0"/>
              <w:marTop w:val="0"/>
              <w:marBottom w:val="0"/>
              <w:divBdr>
                <w:top w:val="none" w:sz="0" w:space="0" w:color="auto"/>
                <w:left w:val="none" w:sz="0" w:space="0" w:color="auto"/>
                <w:bottom w:val="none" w:sz="0" w:space="0" w:color="auto"/>
                <w:right w:val="none" w:sz="0" w:space="0" w:color="auto"/>
              </w:divBdr>
              <w:divsChild>
                <w:div w:id="1857621813">
                  <w:marLeft w:val="0"/>
                  <w:marRight w:val="0"/>
                  <w:marTop w:val="0"/>
                  <w:marBottom w:val="180"/>
                  <w:divBdr>
                    <w:top w:val="none" w:sz="0" w:space="0" w:color="auto"/>
                    <w:left w:val="none" w:sz="0" w:space="0" w:color="auto"/>
                    <w:bottom w:val="none" w:sz="0" w:space="0" w:color="auto"/>
                    <w:right w:val="none" w:sz="0" w:space="0" w:color="auto"/>
                  </w:divBdr>
                  <w:divsChild>
                    <w:div w:id="47306180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170370553">
              <w:marLeft w:val="0"/>
              <w:marRight w:val="0"/>
              <w:marTop w:val="0"/>
              <w:marBottom w:val="0"/>
              <w:divBdr>
                <w:top w:val="none" w:sz="0" w:space="0" w:color="auto"/>
                <w:left w:val="none" w:sz="0" w:space="0" w:color="auto"/>
                <w:bottom w:val="none" w:sz="0" w:space="0" w:color="auto"/>
                <w:right w:val="none" w:sz="0" w:space="0" w:color="auto"/>
              </w:divBdr>
            </w:div>
            <w:div w:id="1488209752">
              <w:marLeft w:val="0"/>
              <w:marRight w:val="0"/>
              <w:marTop w:val="0"/>
              <w:marBottom w:val="0"/>
              <w:divBdr>
                <w:top w:val="none" w:sz="0" w:space="0" w:color="auto"/>
                <w:left w:val="none" w:sz="0" w:space="0" w:color="auto"/>
                <w:bottom w:val="none" w:sz="0" w:space="0" w:color="auto"/>
                <w:right w:val="none" w:sz="0" w:space="0" w:color="auto"/>
              </w:divBdr>
            </w:div>
            <w:div w:id="2492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859994">
      <w:bodyDiv w:val="1"/>
      <w:marLeft w:val="0"/>
      <w:marRight w:val="0"/>
      <w:marTop w:val="0"/>
      <w:marBottom w:val="0"/>
      <w:divBdr>
        <w:top w:val="none" w:sz="0" w:space="0" w:color="auto"/>
        <w:left w:val="none" w:sz="0" w:space="0" w:color="auto"/>
        <w:bottom w:val="none" w:sz="0" w:space="0" w:color="auto"/>
        <w:right w:val="none" w:sz="0" w:space="0" w:color="auto"/>
      </w:divBdr>
      <w:divsChild>
        <w:div w:id="1848716693">
          <w:marLeft w:val="0"/>
          <w:marRight w:val="0"/>
          <w:marTop w:val="0"/>
          <w:marBottom w:val="0"/>
          <w:divBdr>
            <w:top w:val="none" w:sz="0" w:space="0" w:color="auto"/>
            <w:left w:val="none" w:sz="0" w:space="0" w:color="auto"/>
            <w:bottom w:val="none" w:sz="0" w:space="0" w:color="auto"/>
            <w:right w:val="none" w:sz="0" w:space="0" w:color="auto"/>
          </w:divBdr>
          <w:divsChild>
            <w:div w:id="1328631343">
              <w:marLeft w:val="0"/>
              <w:marRight w:val="0"/>
              <w:marTop w:val="0"/>
              <w:marBottom w:val="0"/>
              <w:divBdr>
                <w:top w:val="none" w:sz="0" w:space="0" w:color="auto"/>
                <w:left w:val="none" w:sz="0" w:space="0" w:color="auto"/>
                <w:bottom w:val="none" w:sz="0" w:space="0" w:color="auto"/>
                <w:right w:val="none" w:sz="0" w:space="0" w:color="auto"/>
              </w:divBdr>
              <w:divsChild>
                <w:div w:id="647830171">
                  <w:marLeft w:val="0"/>
                  <w:marRight w:val="0"/>
                  <w:marTop w:val="0"/>
                  <w:marBottom w:val="180"/>
                  <w:divBdr>
                    <w:top w:val="none" w:sz="0" w:space="0" w:color="auto"/>
                    <w:left w:val="none" w:sz="0" w:space="0" w:color="auto"/>
                    <w:bottom w:val="none" w:sz="0" w:space="0" w:color="auto"/>
                    <w:right w:val="none" w:sz="0" w:space="0" w:color="auto"/>
                  </w:divBdr>
                  <w:divsChild>
                    <w:div w:id="119885314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257440148">
              <w:marLeft w:val="0"/>
              <w:marRight w:val="0"/>
              <w:marTop w:val="0"/>
              <w:marBottom w:val="0"/>
              <w:divBdr>
                <w:top w:val="none" w:sz="0" w:space="0" w:color="auto"/>
                <w:left w:val="none" w:sz="0" w:space="0" w:color="auto"/>
                <w:bottom w:val="none" w:sz="0" w:space="0" w:color="auto"/>
                <w:right w:val="none" w:sz="0" w:space="0" w:color="auto"/>
              </w:divBdr>
            </w:div>
            <w:div w:id="1393430879">
              <w:marLeft w:val="0"/>
              <w:marRight w:val="0"/>
              <w:marTop w:val="0"/>
              <w:marBottom w:val="0"/>
              <w:divBdr>
                <w:top w:val="none" w:sz="0" w:space="0" w:color="auto"/>
                <w:left w:val="none" w:sz="0" w:space="0" w:color="auto"/>
                <w:bottom w:val="none" w:sz="0" w:space="0" w:color="auto"/>
                <w:right w:val="none" w:sz="0" w:space="0" w:color="auto"/>
              </w:divBdr>
            </w:div>
            <w:div w:id="20627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54328">
      <w:bodyDiv w:val="1"/>
      <w:marLeft w:val="0"/>
      <w:marRight w:val="0"/>
      <w:marTop w:val="0"/>
      <w:marBottom w:val="0"/>
      <w:divBdr>
        <w:top w:val="none" w:sz="0" w:space="0" w:color="auto"/>
        <w:left w:val="none" w:sz="0" w:space="0" w:color="auto"/>
        <w:bottom w:val="none" w:sz="0" w:space="0" w:color="auto"/>
        <w:right w:val="none" w:sz="0" w:space="0" w:color="auto"/>
      </w:divBdr>
      <w:divsChild>
        <w:div w:id="1292399009">
          <w:marLeft w:val="0"/>
          <w:marRight w:val="0"/>
          <w:marTop w:val="0"/>
          <w:marBottom w:val="0"/>
          <w:divBdr>
            <w:top w:val="none" w:sz="0" w:space="0" w:color="auto"/>
            <w:left w:val="none" w:sz="0" w:space="0" w:color="auto"/>
            <w:bottom w:val="none" w:sz="0" w:space="0" w:color="auto"/>
            <w:right w:val="none" w:sz="0" w:space="0" w:color="auto"/>
          </w:divBdr>
          <w:divsChild>
            <w:div w:id="596405391">
              <w:marLeft w:val="0"/>
              <w:marRight w:val="0"/>
              <w:marTop w:val="0"/>
              <w:marBottom w:val="0"/>
              <w:divBdr>
                <w:top w:val="none" w:sz="0" w:space="0" w:color="auto"/>
                <w:left w:val="none" w:sz="0" w:space="0" w:color="auto"/>
                <w:bottom w:val="none" w:sz="0" w:space="0" w:color="auto"/>
                <w:right w:val="none" w:sz="0" w:space="0" w:color="auto"/>
              </w:divBdr>
              <w:divsChild>
                <w:div w:id="923034115">
                  <w:marLeft w:val="0"/>
                  <w:marRight w:val="0"/>
                  <w:marTop w:val="0"/>
                  <w:marBottom w:val="0"/>
                  <w:divBdr>
                    <w:top w:val="none" w:sz="0" w:space="0" w:color="auto"/>
                    <w:left w:val="none" w:sz="0" w:space="0" w:color="auto"/>
                    <w:bottom w:val="none" w:sz="0" w:space="0" w:color="auto"/>
                    <w:right w:val="none" w:sz="0" w:space="0" w:color="auto"/>
                  </w:divBdr>
                  <w:divsChild>
                    <w:div w:id="1591356050">
                      <w:marLeft w:val="0"/>
                      <w:marRight w:val="0"/>
                      <w:marTop w:val="0"/>
                      <w:marBottom w:val="0"/>
                      <w:divBdr>
                        <w:top w:val="none" w:sz="0" w:space="0" w:color="auto"/>
                        <w:left w:val="none" w:sz="0" w:space="0" w:color="auto"/>
                        <w:bottom w:val="none" w:sz="0" w:space="0" w:color="auto"/>
                        <w:right w:val="none" w:sz="0" w:space="0" w:color="auto"/>
                      </w:divBdr>
                      <w:divsChild>
                        <w:div w:id="1916426439">
                          <w:marLeft w:val="0"/>
                          <w:marRight w:val="0"/>
                          <w:marTop w:val="0"/>
                          <w:marBottom w:val="180"/>
                          <w:divBdr>
                            <w:top w:val="none" w:sz="0" w:space="0" w:color="auto"/>
                            <w:left w:val="none" w:sz="0" w:space="0" w:color="auto"/>
                            <w:bottom w:val="none" w:sz="0" w:space="0" w:color="auto"/>
                            <w:right w:val="none" w:sz="0" w:space="0" w:color="auto"/>
                          </w:divBdr>
                          <w:divsChild>
                            <w:div w:id="100343080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516583626">
                      <w:marLeft w:val="0"/>
                      <w:marRight w:val="0"/>
                      <w:marTop w:val="0"/>
                      <w:marBottom w:val="0"/>
                      <w:divBdr>
                        <w:top w:val="none" w:sz="0" w:space="0" w:color="auto"/>
                        <w:left w:val="none" w:sz="0" w:space="0" w:color="auto"/>
                        <w:bottom w:val="none" w:sz="0" w:space="0" w:color="auto"/>
                        <w:right w:val="none" w:sz="0" w:space="0" w:color="auto"/>
                      </w:divBdr>
                      <w:divsChild>
                        <w:div w:id="16975583">
                          <w:marLeft w:val="0"/>
                          <w:marRight w:val="0"/>
                          <w:marTop w:val="0"/>
                          <w:marBottom w:val="180"/>
                          <w:divBdr>
                            <w:top w:val="none" w:sz="0" w:space="0" w:color="auto"/>
                            <w:left w:val="none" w:sz="0" w:space="0" w:color="auto"/>
                            <w:bottom w:val="none" w:sz="0" w:space="0" w:color="auto"/>
                            <w:right w:val="none" w:sz="0" w:space="0" w:color="auto"/>
                          </w:divBdr>
                          <w:divsChild>
                            <w:div w:id="82485722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136482608">
                      <w:marLeft w:val="0"/>
                      <w:marRight w:val="0"/>
                      <w:marTop w:val="0"/>
                      <w:marBottom w:val="0"/>
                      <w:divBdr>
                        <w:top w:val="none" w:sz="0" w:space="0" w:color="auto"/>
                        <w:left w:val="none" w:sz="0" w:space="0" w:color="auto"/>
                        <w:bottom w:val="none" w:sz="0" w:space="0" w:color="auto"/>
                        <w:right w:val="none" w:sz="0" w:space="0" w:color="auto"/>
                      </w:divBdr>
                      <w:divsChild>
                        <w:div w:id="1143276369">
                          <w:marLeft w:val="0"/>
                          <w:marRight w:val="0"/>
                          <w:marTop w:val="0"/>
                          <w:marBottom w:val="180"/>
                          <w:divBdr>
                            <w:top w:val="none" w:sz="0" w:space="0" w:color="auto"/>
                            <w:left w:val="none" w:sz="0" w:space="0" w:color="auto"/>
                            <w:bottom w:val="none" w:sz="0" w:space="0" w:color="auto"/>
                            <w:right w:val="none" w:sz="0" w:space="0" w:color="auto"/>
                          </w:divBdr>
                          <w:divsChild>
                            <w:div w:id="29029019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452</Words>
  <Characters>2492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dcterms:created xsi:type="dcterms:W3CDTF">2010-06-06T16:44:00Z</dcterms:created>
  <dcterms:modified xsi:type="dcterms:W3CDTF">2010-06-06T16:55:00Z</dcterms:modified>
</cp:coreProperties>
</file>